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9E2" w:rsidRPr="00601DBD" w:rsidRDefault="00B549E2">
      <w:pPr>
        <w:pStyle w:val="NoSpacing"/>
        <w:jc w:val="center"/>
        <w:rPr>
          <w:ins w:id="0" w:author="Ben Clarke" w:date="2014-09-19T16:50:00Z"/>
          <w:i/>
          <w:sz w:val="28"/>
          <w:szCs w:val="28"/>
          <w:rPrChange w:id="1" w:author="Ben Clarke" w:date="2014-09-19T16:58:00Z">
            <w:rPr>
              <w:ins w:id="2" w:author="Ben Clarke" w:date="2014-09-19T16:50:00Z"/>
            </w:rPr>
          </w:rPrChange>
        </w:rPr>
        <w:pPrChange w:id="3" w:author="Ben Clarke" w:date="2014-09-19T16:53:00Z">
          <w:pPr>
            <w:pStyle w:val="NoSpacing"/>
          </w:pPr>
        </w:pPrChange>
      </w:pPr>
      <w:ins w:id="4" w:author="Ben Clarke" w:date="2014-09-19T16:50:00Z">
        <w:r w:rsidRPr="00601DBD">
          <w:rPr>
            <w:i/>
            <w:sz w:val="28"/>
            <w:szCs w:val="28"/>
            <w:rPrChange w:id="5" w:author="Ben Clarke" w:date="2014-09-19T16:58:00Z">
              <w:rPr/>
            </w:rPrChange>
          </w:rPr>
          <w:t>Have you ever wanted to increase your marketing presence and prescription volume?</w:t>
        </w:r>
      </w:ins>
    </w:p>
    <w:p w:rsidR="00E251D2" w:rsidRPr="00601DBD" w:rsidRDefault="00E251D2">
      <w:pPr>
        <w:pStyle w:val="NoSpacing"/>
        <w:jc w:val="center"/>
        <w:rPr>
          <w:ins w:id="6" w:author="Ben Clarke" w:date="2014-09-19T16:45:00Z"/>
          <w:i/>
          <w:sz w:val="28"/>
          <w:szCs w:val="28"/>
          <w:rPrChange w:id="7" w:author="Ben Clarke" w:date="2014-09-19T16:58:00Z">
            <w:rPr>
              <w:ins w:id="8" w:author="Ben Clarke" w:date="2014-09-19T16:45:00Z"/>
            </w:rPr>
          </w:rPrChange>
        </w:rPr>
        <w:pPrChange w:id="9" w:author="Ben Clarke" w:date="2014-09-19T16:53:00Z">
          <w:pPr>
            <w:pStyle w:val="NoSpacing"/>
          </w:pPr>
        </w:pPrChange>
      </w:pPr>
      <w:ins w:id="10" w:author="Ben Clarke" w:date="2014-09-19T16:45:00Z">
        <w:r w:rsidRPr="00601DBD">
          <w:rPr>
            <w:i/>
            <w:sz w:val="28"/>
            <w:szCs w:val="28"/>
            <w:rPrChange w:id="11" w:author="Ben Clarke" w:date="2014-09-19T16:58:00Z">
              <w:rPr/>
            </w:rPrChange>
          </w:rPr>
          <w:t>Have you ever wanted to compete with the large pharmacy chains?</w:t>
        </w:r>
      </w:ins>
    </w:p>
    <w:p w:rsidR="00E251D2" w:rsidRPr="00601DBD" w:rsidRDefault="00E251D2">
      <w:pPr>
        <w:pStyle w:val="NoSpacing"/>
        <w:jc w:val="center"/>
        <w:rPr>
          <w:ins w:id="12" w:author="Ben Clarke" w:date="2014-09-19T16:48:00Z"/>
          <w:i/>
          <w:sz w:val="28"/>
          <w:szCs w:val="28"/>
          <w:rPrChange w:id="13" w:author="Ben Clarke" w:date="2014-09-19T16:58:00Z">
            <w:rPr>
              <w:ins w:id="14" w:author="Ben Clarke" w:date="2014-09-19T16:48:00Z"/>
            </w:rPr>
          </w:rPrChange>
        </w:rPr>
        <w:pPrChange w:id="15" w:author="Ben Clarke" w:date="2014-09-19T16:53:00Z">
          <w:pPr>
            <w:pStyle w:val="NoSpacing"/>
          </w:pPr>
        </w:pPrChange>
      </w:pPr>
      <w:ins w:id="16" w:author="Ben Clarke" w:date="2014-09-19T16:45:00Z">
        <w:r w:rsidRPr="00601DBD">
          <w:rPr>
            <w:i/>
            <w:sz w:val="28"/>
            <w:szCs w:val="28"/>
            <w:rPrChange w:id="17" w:author="Ben Clarke" w:date="2014-09-19T16:58:00Z">
              <w:rPr/>
            </w:rPrChange>
          </w:rPr>
          <w:t xml:space="preserve">Have you ever been frustrated by </w:t>
        </w:r>
      </w:ins>
      <w:ins w:id="18" w:author="Ben Clarke" w:date="2014-09-19T16:48:00Z">
        <w:r w:rsidR="00B549E2" w:rsidRPr="00601DBD">
          <w:rPr>
            <w:i/>
            <w:sz w:val="28"/>
            <w:szCs w:val="28"/>
            <w:rPrChange w:id="19" w:author="Ben Clarke" w:date="2014-09-19T16:58:00Z">
              <w:rPr/>
            </w:rPrChange>
          </w:rPr>
          <w:t>mail order pharmacies taking your prescriptions?</w:t>
        </w:r>
      </w:ins>
    </w:p>
    <w:p w:rsidR="00E251D2" w:rsidRPr="00601DBD" w:rsidRDefault="00E251D2" w:rsidP="00E251D2">
      <w:pPr>
        <w:pStyle w:val="NoSpacing"/>
        <w:rPr>
          <w:ins w:id="20" w:author="Ben Clarke" w:date="2014-09-19T16:45:00Z"/>
          <w:sz w:val="26"/>
          <w:szCs w:val="26"/>
          <w:rPrChange w:id="21" w:author="Ben Clarke" w:date="2014-09-19T17:00:00Z">
            <w:rPr>
              <w:ins w:id="22" w:author="Ben Clarke" w:date="2014-09-19T16:45:00Z"/>
            </w:rPr>
          </w:rPrChange>
        </w:rPr>
      </w:pPr>
    </w:p>
    <w:p w:rsidR="00E251D2" w:rsidRPr="00601DBD" w:rsidRDefault="00E251D2" w:rsidP="00E251D2">
      <w:pPr>
        <w:pStyle w:val="NoSpacing"/>
        <w:rPr>
          <w:ins w:id="23" w:author="Ben Clarke" w:date="2014-09-19T16:45:00Z"/>
          <w:sz w:val="26"/>
          <w:szCs w:val="26"/>
          <w:rPrChange w:id="24" w:author="Ben Clarke" w:date="2014-09-19T17:00:00Z">
            <w:rPr>
              <w:ins w:id="25" w:author="Ben Clarke" w:date="2014-09-19T16:45:00Z"/>
            </w:rPr>
          </w:rPrChange>
        </w:rPr>
      </w:pPr>
      <w:proofErr w:type="spellStart"/>
      <w:ins w:id="26" w:author="Ben Clarke" w:date="2014-09-19T16:45:00Z">
        <w:r w:rsidRPr="00601DBD">
          <w:rPr>
            <w:sz w:val="26"/>
            <w:szCs w:val="26"/>
            <w:rPrChange w:id="27" w:author="Ben Clarke" w:date="2014-09-19T17:00:00Z">
              <w:rPr/>
            </w:rPrChange>
          </w:rPr>
          <w:t>ExpandRx</w:t>
        </w:r>
        <w:proofErr w:type="spellEnd"/>
        <w:r w:rsidRPr="00601DBD">
          <w:rPr>
            <w:sz w:val="26"/>
            <w:szCs w:val="26"/>
            <w:rPrChange w:id="28" w:author="Ben Clarke" w:date="2014-09-19T17:00:00Z">
              <w:rPr/>
            </w:rPrChange>
          </w:rPr>
          <w:t xml:space="preserve"> is focused on the growth and development of local pharmacies.  We provide your pharmacy with tools to increase your efficiencies, your profits, and your ability to deliver superior patient care.  How do we do it?</w:t>
        </w:r>
      </w:ins>
    </w:p>
    <w:tbl>
      <w:tblPr>
        <w:tblStyle w:val="TableGrid"/>
        <w:tblW w:w="126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0"/>
        <w:gridCol w:w="4950"/>
        <w:gridCol w:w="3870"/>
      </w:tblGrid>
      <w:tr w:rsidR="00E251D2" w:rsidTr="00EC05DE">
        <w:trPr>
          <w:ins w:id="29" w:author="Ben Clarke" w:date="2014-09-19T16:45:00Z"/>
        </w:trPr>
        <w:tc>
          <w:tcPr>
            <w:tcW w:w="12600" w:type="dxa"/>
            <w:gridSpan w:val="3"/>
          </w:tcPr>
          <w:p w:rsidR="00E251D2" w:rsidRPr="00B549E2" w:rsidRDefault="00E251D2" w:rsidP="00EC05DE">
            <w:pPr>
              <w:pStyle w:val="NoSpacing"/>
              <w:jc w:val="center"/>
              <w:rPr>
                <w:ins w:id="30" w:author="Ben Clarke" w:date="2014-09-19T16:45:00Z"/>
                <w:rPrChange w:id="31" w:author="Ben Clarke" w:date="2014-09-19T16:51:00Z">
                  <w:rPr>
                    <w:ins w:id="32" w:author="Ben Clarke" w:date="2014-09-19T16:45:00Z"/>
                    <w:sz w:val="40"/>
                    <w:szCs w:val="40"/>
                  </w:rPr>
                </w:rPrChange>
              </w:rPr>
            </w:pPr>
          </w:p>
          <w:p w:rsidR="00601DBD" w:rsidRDefault="00601DBD" w:rsidP="00EC05DE">
            <w:pPr>
              <w:pStyle w:val="NoSpacing"/>
              <w:jc w:val="center"/>
              <w:rPr>
                <w:ins w:id="33" w:author="Ben Clarke" w:date="2014-09-19T17:01:00Z"/>
                <w:sz w:val="40"/>
                <w:szCs w:val="40"/>
              </w:rPr>
            </w:pPr>
          </w:p>
          <w:p w:rsidR="00E251D2" w:rsidRDefault="00E251D2" w:rsidP="00EC05DE">
            <w:pPr>
              <w:pStyle w:val="NoSpacing"/>
              <w:jc w:val="center"/>
              <w:rPr>
                <w:ins w:id="34" w:author="Ben Clarke" w:date="2014-09-19T16:45:00Z"/>
                <w:sz w:val="40"/>
                <w:szCs w:val="40"/>
              </w:rPr>
            </w:pPr>
            <w:proofErr w:type="spellStart"/>
            <w:ins w:id="35" w:author="Ben Clarke" w:date="2014-09-19T16:45:00Z">
              <w:r w:rsidRPr="00C6722F">
                <w:rPr>
                  <w:sz w:val="40"/>
                  <w:szCs w:val="40"/>
                </w:rPr>
                <w:t>ExpandRx</w:t>
              </w:r>
              <w:proofErr w:type="spellEnd"/>
              <w:r>
                <w:rPr>
                  <w:sz w:val="40"/>
                  <w:szCs w:val="40"/>
                </w:rPr>
                <w:t xml:space="preserve"> increases </w:t>
              </w:r>
              <w:proofErr w:type="gramStart"/>
              <w:r>
                <w:rPr>
                  <w:sz w:val="40"/>
                  <w:szCs w:val="40"/>
                </w:rPr>
                <w:t>your</w:t>
              </w:r>
              <w:proofErr w:type="gramEnd"/>
              <w:r>
                <w:rPr>
                  <w:sz w:val="40"/>
                  <w:szCs w:val="40"/>
                </w:rPr>
                <w:t>……</w:t>
              </w:r>
            </w:ins>
          </w:p>
          <w:p w:rsidR="00E251D2" w:rsidRPr="00EC05DE" w:rsidRDefault="00E251D2" w:rsidP="00EC05DE">
            <w:pPr>
              <w:pStyle w:val="NoSpacing"/>
              <w:jc w:val="center"/>
              <w:rPr>
                <w:ins w:id="36" w:author="Ben Clarke" w:date="2014-09-19T16:45:00Z"/>
                <w:sz w:val="10"/>
                <w:szCs w:val="10"/>
              </w:rPr>
            </w:pPr>
          </w:p>
        </w:tc>
      </w:tr>
      <w:tr w:rsidR="00E251D2" w:rsidTr="00EC05DE">
        <w:trPr>
          <w:trHeight w:val="154"/>
          <w:ins w:id="37" w:author="Ben Clarke" w:date="2014-09-19T16:45:00Z"/>
        </w:trPr>
        <w:tc>
          <w:tcPr>
            <w:tcW w:w="3780" w:type="dxa"/>
          </w:tcPr>
          <w:p w:rsidR="00E251D2" w:rsidRPr="00EC05DE" w:rsidRDefault="00E251D2" w:rsidP="00EC05DE">
            <w:pPr>
              <w:pStyle w:val="NoSpacing"/>
              <w:jc w:val="center"/>
              <w:rPr>
                <w:ins w:id="38" w:author="Ben Clarke" w:date="2014-09-19T16:45:00Z"/>
                <w:b/>
                <w:sz w:val="28"/>
                <w:szCs w:val="28"/>
              </w:rPr>
            </w:pPr>
            <w:ins w:id="39" w:author="Ben Clarke" w:date="2014-09-19T16:45:00Z">
              <w:r>
                <w:rPr>
                  <w:noProof/>
                  <w:sz w:val="28"/>
                  <w:szCs w:val="28"/>
                  <w:rPrChange w:id="40">
                    <w:rPr>
                      <w:noProof/>
                    </w:rPr>
                  </w:rPrChange>
                </w:rPr>
                <w:drawing>
                  <wp:inline distT="0" distB="0" distL="0" distR="0" wp14:anchorId="2EBD5559" wp14:editId="307FF0CE">
                    <wp:extent cx="207010" cy="182880"/>
                    <wp:effectExtent l="0" t="0" r="254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182880"/>
                            </a:xfrm>
                            <a:prstGeom prst="rect">
                              <a:avLst/>
                            </a:prstGeom>
                            <a:noFill/>
                            <a:ln>
                              <a:noFill/>
                            </a:ln>
                          </pic:spPr>
                        </pic:pic>
                      </a:graphicData>
                    </a:graphic>
                  </wp:inline>
                </w:drawing>
              </w:r>
              <w:r w:rsidRPr="00EC05DE">
                <w:rPr>
                  <w:b/>
                  <w:sz w:val="28"/>
                  <w:szCs w:val="28"/>
                </w:rPr>
                <w:t xml:space="preserve">Efficiencies </w:t>
              </w:r>
            </w:ins>
          </w:p>
        </w:tc>
        <w:tc>
          <w:tcPr>
            <w:tcW w:w="4950" w:type="dxa"/>
          </w:tcPr>
          <w:p w:rsidR="00E251D2" w:rsidRPr="00EC05DE" w:rsidRDefault="00E251D2" w:rsidP="00EC05DE">
            <w:pPr>
              <w:pStyle w:val="NoSpacing"/>
              <w:jc w:val="center"/>
              <w:rPr>
                <w:ins w:id="41" w:author="Ben Clarke" w:date="2014-09-19T16:45:00Z"/>
                <w:b/>
                <w:sz w:val="28"/>
                <w:szCs w:val="28"/>
              </w:rPr>
            </w:pPr>
            <w:ins w:id="42" w:author="Ben Clarke" w:date="2014-09-19T16:45:00Z">
              <w:r>
                <w:rPr>
                  <w:noProof/>
                  <w:sz w:val="28"/>
                  <w:szCs w:val="28"/>
                  <w:rPrChange w:id="43">
                    <w:rPr>
                      <w:noProof/>
                    </w:rPr>
                  </w:rPrChange>
                </w:rPr>
                <w:drawing>
                  <wp:inline distT="0" distB="0" distL="0" distR="0" wp14:anchorId="3745CE87" wp14:editId="0C10D3A8">
                    <wp:extent cx="207010" cy="182880"/>
                    <wp:effectExtent l="0" t="0" r="254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182880"/>
                            </a:xfrm>
                            <a:prstGeom prst="rect">
                              <a:avLst/>
                            </a:prstGeom>
                            <a:noFill/>
                            <a:ln>
                              <a:noFill/>
                            </a:ln>
                          </pic:spPr>
                        </pic:pic>
                      </a:graphicData>
                    </a:graphic>
                  </wp:inline>
                </w:drawing>
              </w:r>
              <w:r w:rsidRPr="00EC05DE">
                <w:rPr>
                  <w:b/>
                  <w:sz w:val="28"/>
                  <w:szCs w:val="28"/>
                </w:rPr>
                <w:t xml:space="preserve">Profits </w:t>
              </w:r>
            </w:ins>
          </w:p>
        </w:tc>
        <w:tc>
          <w:tcPr>
            <w:tcW w:w="3870" w:type="dxa"/>
          </w:tcPr>
          <w:p w:rsidR="00E251D2" w:rsidRPr="00EC05DE" w:rsidRDefault="00E251D2" w:rsidP="00EC05DE">
            <w:pPr>
              <w:pStyle w:val="NoSpacing"/>
              <w:jc w:val="center"/>
              <w:rPr>
                <w:ins w:id="44" w:author="Ben Clarke" w:date="2014-09-19T16:45:00Z"/>
                <w:b/>
                <w:sz w:val="28"/>
                <w:szCs w:val="28"/>
              </w:rPr>
            </w:pPr>
            <w:ins w:id="45" w:author="Ben Clarke" w:date="2014-09-19T16:45:00Z">
              <w:r>
                <w:rPr>
                  <w:noProof/>
                  <w:sz w:val="28"/>
                  <w:szCs w:val="28"/>
                  <w:rPrChange w:id="46">
                    <w:rPr>
                      <w:noProof/>
                    </w:rPr>
                  </w:rPrChange>
                </w:rPr>
                <w:drawing>
                  <wp:inline distT="0" distB="0" distL="0" distR="0" wp14:anchorId="7C9499DC" wp14:editId="6BDF9836">
                    <wp:extent cx="207010" cy="182880"/>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182880"/>
                            </a:xfrm>
                            <a:prstGeom prst="rect">
                              <a:avLst/>
                            </a:prstGeom>
                            <a:noFill/>
                            <a:ln>
                              <a:noFill/>
                            </a:ln>
                          </pic:spPr>
                        </pic:pic>
                      </a:graphicData>
                    </a:graphic>
                  </wp:inline>
                </w:drawing>
              </w:r>
              <w:r w:rsidRPr="00EC05DE">
                <w:rPr>
                  <w:b/>
                  <w:sz w:val="28"/>
                  <w:szCs w:val="28"/>
                </w:rPr>
                <w:t xml:space="preserve">Patient Care </w:t>
              </w:r>
            </w:ins>
          </w:p>
        </w:tc>
      </w:tr>
      <w:tr w:rsidR="00E251D2" w:rsidTr="00EC05DE">
        <w:trPr>
          <w:trHeight w:val="163"/>
          <w:ins w:id="47" w:author="Ben Clarke" w:date="2014-09-19T16:45:00Z"/>
        </w:trPr>
        <w:tc>
          <w:tcPr>
            <w:tcW w:w="3780" w:type="dxa"/>
          </w:tcPr>
          <w:p w:rsidR="00E251D2" w:rsidRDefault="00E251D2" w:rsidP="00EC05DE">
            <w:pPr>
              <w:pStyle w:val="NoSpacing"/>
              <w:jc w:val="center"/>
              <w:rPr>
                <w:ins w:id="48" w:author="Ben Clarke" w:date="2014-09-19T16:45:00Z"/>
              </w:rPr>
            </w:pPr>
            <w:ins w:id="49" w:author="Ben Clarke" w:date="2014-09-19T16:45:00Z">
              <w:r>
                <w:t>No data entry</w:t>
              </w:r>
            </w:ins>
          </w:p>
        </w:tc>
        <w:tc>
          <w:tcPr>
            <w:tcW w:w="4950" w:type="dxa"/>
          </w:tcPr>
          <w:p w:rsidR="00E251D2" w:rsidRDefault="00E251D2" w:rsidP="00EC05DE">
            <w:pPr>
              <w:pStyle w:val="NoSpacing"/>
              <w:jc w:val="center"/>
              <w:rPr>
                <w:ins w:id="50" w:author="Ben Clarke" w:date="2014-09-19T16:45:00Z"/>
              </w:rPr>
            </w:pPr>
            <w:ins w:id="51" w:author="Ben Clarke" w:date="2014-09-19T16:45:00Z">
              <w:r>
                <w:t>Script volume</w:t>
              </w:r>
            </w:ins>
          </w:p>
        </w:tc>
        <w:tc>
          <w:tcPr>
            <w:tcW w:w="3870" w:type="dxa"/>
          </w:tcPr>
          <w:p w:rsidR="00E251D2" w:rsidRDefault="00E251D2" w:rsidP="00EC05DE">
            <w:pPr>
              <w:pStyle w:val="NoSpacing"/>
              <w:jc w:val="center"/>
              <w:rPr>
                <w:ins w:id="52" w:author="Ben Clarke" w:date="2014-09-19T16:45:00Z"/>
              </w:rPr>
            </w:pPr>
            <w:ins w:id="53" w:author="Ben Clarke" w:date="2014-09-19T16:45:00Z">
              <w:r>
                <w:t>Local pharmacy</w:t>
              </w:r>
            </w:ins>
          </w:p>
        </w:tc>
      </w:tr>
      <w:tr w:rsidR="00E251D2" w:rsidTr="00EC05DE">
        <w:trPr>
          <w:trHeight w:val="154"/>
          <w:ins w:id="54" w:author="Ben Clarke" w:date="2014-09-19T16:45:00Z"/>
        </w:trPr>
        <w:tc>
          <w:tcPr>
            <w:tcW w:w="3780" w:type="dxa"/>
          </w:tcPr>
          <w:p w:rsidR="00E251D2" w:rsidRDefault="00E251D2" w:rsidP="00EC05DE">
            <w:pPr>
              <w:pStyle w:val="NoSpacing"/>
              <w:jc w:val="center"/>
              <w:rPr>
                <w:ins w:id="55" w:author="Ben Clarke" w:date="2014-09-19T16:45:00Z"/>
              </w:rPr>
            </w:pPr>
            <w:ins w:id="56" w:author="Ben Clarke" w:date="2014-09-19T16:45:00Z">
              <w:r>
                <w:t>No third party billing</w:t>
              </w:r>
            </w:ins>
          </w:p>
        </w:tc>
        <w:tc>
          <w:tcPr>
            <w:tcW w:w="4950" w:type="dxa"/>
          </w:tcPr>
          <w:p w:rsidR="00E251D2" w:rsidRDefault="00E251D2" w:rsidP="00EC05DE">
            <w:pPr>
              <w:pStyle w:val="NoSpacing"/>
              <w:jc w:val="center"/>
              <w:rPr>
                <w:ins w:id="57" w:author="Ben Clarke" w:date="2014-09-19T16:45:00Z"/>
              </w:rPr>
            </w:pPr>
            <w:ins w:id="58" w:author="Ben Clarke" w:date="2014-09-19T16:45:00Z">
              <w:r>
                <w:t>Marketing on your behalf</w:t>
              </w:r>
            </w:ins>
          </w:p>
        </w:tc>
        <w:tc>
          <w:tcPr>
            <w:tcW w:w="3870" w:type="dxa"/>
          </w:tcPr>
          <w:p w:rsidR="00E251D2" w:rsidRDefault="00E251D2" w:rsidP="00EC05DE">
            <w:pPr>
              <w:pStyle w:val="NoSpacing"/>
              <w:jc w:val="center"/>
              <w:rPr>
                <w:ins w:id="59" w:author="Ben Clarke" w:date="2014-09-19T16:45:00Z"/>
              </w:rPr>
            </w:pPr>
            <w:ins w:id="60" w:author="Ben Clarke" w:date="2014-09-19T16:45:00Z">
              <w:r>
                <w:t>Positive impact to current clients</w:t>
              </w:r>
            </w:ins>
          </w:p>
        </w:tc>
      </w:tr>
      <w:tr w:rsidR="00E251D2" w:rsidTr="00EC05DE">
        <w:trPr>
          <w:trHeight w:val="324"/>
          <w:ins w:id="61" w:author="Ben Clarke" w:date="2014-09-19T16:45:00Z"/>
        </w:trPr>
        <w:tc>
          <w:tcPr>
            <w:tcW w:w="3780" w:type="dxa"/>
          </w:tcPr>
          <w:p w:rsidR="00E251D2" w:rsidRDefault="00E251D2" w:rsidP="00EC05DE">
            <w:pPr>
              <w:pStyle w:val="NoSpacing"/>
              <w:jc w:val="center"/>
              <w:rPr>
                <w:ins w:id="62" w:author="Ben Clarke" w:date="2014-09-19T16:45:00Z"/>
              </w:rPr>
            </w:pPr>
            <w:ins w:id="63" w:author="Ben Clarke" w:date="2014-09-19T16:45:00Z">
              <w:r>
                <w:t>No phone calls</w:t>
              </w:r>
            </w:ins>
          </w:p>
        </w:tc>
        <w:tc>
          <w:tcPr>
            <w:tcW w:w="4950" w:type="dxa"/>
          </w:tcPr>
          <w:p w:rsidR="00E251D2" w:rsidRDefault="00E251D2" w:rsidP="00EC05DE">
            <w:pPr>
              <w:pStyle w:val="NoSpacing"/>
              <w:jc w:val="center"/>
              <w:rPr>
                <w:ins w:id="64" w:author="Ben Clarke" w:date="2014-09-19T16:45:00Z"/>
              </w:rPr>
            </w:pPr>
            <w:ins w:id="65" w:author="Ben Clarke" w:date="2014-09-19T16:45:00Z">
              <w:r>
                <w:t>Delivery (use with existing clients)</w:t>
              </w:r>
            </w:ins>
          </w:p>
        </w:tc>
        <w:tc>
          <w:tcPr>
            <w:tcW w:w="3870" w:type="dxa"/>
          </w:tcPr>
          <w:p w:rsidR="00E251D2" w:rsidRDefault="00E251D2" w:rsidP="00EC05DE">
            <w:pPr>
              <w:pStyle w:val="NoSpacing"/>
              <w:jc w:val="center"/>
              <w:rPr>
                <w:ins w:id="66" w:author="Ben Clarke" w:date="2014-09-19T16:45:00Z"/>
              </w:rPr>
            </w:pPr>
            <w:ins w:id="67" w:author="Ben Clarke" w:date="2014-09-19T16:45:00Z">
              <w:r>
                <w:t>Fast – same day delivery</w:t>
              </w:r>
            </w:ins>
          </w:p>
        </w:tc>
      </w:tr>
    </w:tbl>
    <w:p w:rsidR="00E251D2" w:rsidRPr="00B549E2" w:rsidRDefault="00E251D2" w:rsidP="00E251D2">
      <w:pPr>
        <w:pStyle w:val="NoSpacing"/>
        <w:jc w:val="center"/>
        <w:rPr>
          <w:ins w:id="68" w:author="Ben Clarke" w:date="2014-09-19T16:45:00Z"/>
          <w:sz w:val="10"/>
          <w:szCs w:val="10"/>
          <w:rPrChange w:id="69" w:author="Ben Clarke" w:date="2014-09-19T16:51:00Z">
            <w:rPr>
              <w:ins w:id="70" w:author="Ben Clarke" w:date="2014-09-19T16:45:00Z"/>
            </w:rPr>
          </w:rPrChange>
        </w:rPr>
      </w:pPr>
    </w:p>
    <w:p w:rsidR="00B549E2" w:rsidRDefault="00B549E2" w:rsidP="00B549E2">
      <w:pPr>
        <w:pStyle w:val="NoSpacing"/>
        <w:jc w:val="center"/>
        <w:rPr>
          <w:ins w:id="71" w:author="Ben Clarke" w:date="2014-09-19T16:51:00Z"/>
          <w:sz w:val="40"/>
          <w:szCs w:val="40"/>
        </w:rPr>
      </w:pPr>
      <w:proofErr w:type="gramStart"/>
      <w:ins w:id="72" w:author="Ben Clarke" w:date="2014-09-19T16:51:00Z">
        <w:r>
          <w:rPr>
            <w:sz w:val="40"/>
            <w:szCs w:val="40"/>
          </w:rPr>
          <w:t xml:space="preserve">…without </w:t>
        </w:r>
        <w:r w:rsidRPr="00B549E2">
          <w:rPr>
            <w:sz w:val="40"/>
            <w:szCs w:val="40"/>
            <w:rPrChange w:id="73" w:author="Ben Clarke" w:date="2014-09-19T16:51:00Z">
              <w:rPr/>
            </w:rPrChange>
          </w:rPr>
          <w:t>interruption to your current workflow</w:t>
        </w:r>
      </w:ins>
      <w:ins w:id="74" w:author="Ben Clarke" w:date="2014-09-19T17:13:00Z">
        <w:r w:rsidR="00295496">
          <w:rPr>
            <w:sz w:val="40"/>
            <w:szCs w:val="40"/>
          </w:rPr>
          <w:t>.</w:t>
        </w:r>
      </w:ins>
      <w:proofErr w:type="gramEnd"/>
    </w:p>
    <w:p w:rsidR="00E251D2" w:rsidRDefault="00E251D2" w:rsidP="00E251D2">
      <w:pPr>
        <w:pStyle w:val="NoSpacing"/>
        <w:rPr>
          <w:ins w:id="75" w:author="Ben Clarke" w:date="2014-09-19T16:53:00Z"/>
        </w:rPr>
      </w:pPr>
    </w:p>
    <w:p w:rsidR="00B549E2" w:rsidRDefault="00B549E2" w:rsidP="00E251D2">
      <w:pPr>
        <w:pStyle w:val="NoSpacing"/>
        <w:rPr>
          <w:ins w:id="76" w:author="Ben Clarke" w:date="2014-09-19T16:55:00Z"/>
        </w:rPr>
      </w:pPr>
    </w:p>
    <w:p w:rsidR="00295496" w:rsidRPr="00EC05DE" w:rsidRDefault="00295496" w:rsidP="00295496">
      <w:pPr>
        <w:pStyle w:val="NoSpacing"/>
        <w:rPr>
          <w:ins w:id="77" w:author="Ben Clarke" w:date="2014-09-19T17:10:00Z"/>
          <w:sz w:val="26"/>
          <w:szCs w:val="26"/>
        </w:rPr>
      </w:pPr>
      <w:ins w:id="78" w:author="Ben Clarke" w:date="2014-09-19T17:10:00Z">
        <w:r w:rsidRPr="00EC05DE">
          <w:rPr>
            <w:sz w:val="26"/>
            <w:szCs w:val="26"/>
          </w:rPr>
          <w:t xml:space="preserve">Our solutions enable </w:t>
        </w:r>
      </w:ins>
      <w:ins w:id="79" w:author="Ben Clarke" w:date="2014-09-19T17:15:00Z">
        <w:r>
          <w:rPr>
            <w:sz w:val="26"/>
            <w:szCs w:val="26"/>
          </w:rPr>
          <w:t xml:space="preserve">your </w:t>
        </w:r>
      </w:ins>
      <w:ins w:id="80" w:author="Ben Clarke" w:date="2014-09-19T17:10:00Z">
        <w:r w:rsidRPr="00EC05DE">
          <w:rPr>
            <w:sz w:val="26"/>
            <w:szCs w:val="26"/>
          </w:rPr>
          <w:t>independent</w:t>
        </w:r>
        <w:r>
          <w:rPr>
            <w:sz w:val="26"/>
            <w:szCs w:val="26"/>
          </w:rPr>
          <w:t xml:space="preserve"> pharmac</w:t>
        </w:r>
      </w:ins>
      <w:ins w:id="81" w:author="Ben Clarke" w:date="2014-09-19T17:15:00Z">
        <w:r>
          <w:rPr>
            <w:sz w:val="26"/>
            <w:szCs w:val="26"/>
          </w:rPr>
          <w:t>y</w:t>
        </w:r>
      </w:ins>
      <w:ins w:id="82" w:author="Ben Clarke" w:date="2014-09-19T17:10:00Z">
        <w:r w:rsidRPr="00EC05DE">
          <w:rPr>
            <w:sz w:val="26"/>
            <w:szCs w:val="26"/>
          </w:rPr>
          <w:t xml:space="preserve"> to expand </w:t>
        </w:r>
      </w:ins>
      <w:ins w:id="83" w:author="Ben Clarke" w:date="2014-09-19T17:15:00Z">
        <w:r>
          <w:rPr>
            <w:sz w:val="26"/>
            <w:szCs w:val="26"/>
          </w:rPr>
          <w:t xml:space="preserve">your prescription volume and </w:t>
        </w:r>
      </w:ins>
      <w:ins w:id="84" w:author="Ben Clarke" w:date="2014-09-19T17:10:00Z">
        <w:r>
          <w:rPr>
            <w:sz w:val="26"/>
            <w:szCs w:val="26"/>
          </w:rPr>
          <w:t>bottom line.</w:t>
        </w:r>
        <w:r w:rsidRPr="00EC05DE">
          <w:rPr>
            <w:sz w:val="26"/>
            <w:szCs w:val="26"/>
          </w:rPr>
          <w:t xml:space="preserve">  By bridging the gap between pharmacies and providers, we enable you to provide the superior service that local pharmacies strive for.  </w:t>
        </w:r>
        <w:bookmarkStart w:id="85" w:name="_GoBack"/>
        <w:bookmarkEnd w:id="85"/>
        <w:r w:rsidRPr="00EC05DE">
          <w:rPr>
            <w:sz w:val="26"/>
            <w:szCs w:val="26"/>
          </w:rPr>
          <w:t xml:space="preserve">We believe that </w:t>
        </w:r>
        <w:r>
          <w:rPr>
            <w:sz w:val="26"/>
            <w:szCs w:val="26"/>
          </w:rPr>
          <w:t>level of service can only be</w:t>
        </w:r>
        <w:r w:rsidRPr="00EC05DE">
          <w:rPr>
            <w:sz w:val="26"/>
            <w:szCs w:val="26"/>
          </w:rPr>
          <w:t xml:space="preserve"> provided by local pharmacies, not by national chains or mail order facilities.  </w:t>
        </w:r>
        <w:r>
          <w:rPr>
            <w:sz w:val="26"/>
            <w:szCs w:val="26"/>
          </w:rPr>
          <w:t xml:space="preserve"> </w:t>
        </w:r>
      </w:ins>
    </w:p>
    <w:p w:rsidR="00B549E2" w:rsidRDefault="00B549E2" w:rsidP="00E251D2">
      <w:pPr>
        <w:pStyle w:val="NoSpacing"/>
        <w:rPr>
          <w:ins w:id="86" w:author="Ben Clarke" w:date="2014-09-19T17:10:00Z"/>
          <w:sz w:val="26"/>
          <w:szCs w:val="26"/>
        </w:rPr>
      </w:pPr>
    </w:p>
    <w:p w:rsidR="00295496" w:rsidRPr="00601DBD" w:rsidRDefault="00295496" w:rsidP="00E251D2">
      <w:pPr>
        <w:pStyle w:val="NoSpacing"/>
        <w:rPr>
          <w:ins w:id="87" w:author="Ben Clarke" w:date="2014-09-19T16:58:00Z"/>
          <w:sz w:val="26"/>
          <w:szCs w:val="26"/>
          <w:rPrChange w:id="88" w:author="Ben Clarke" w:date="2014-09-19T16:59:00Z">
            <w:rPr>
              <w:ins w:id="89" w:author="Ben Clarke" w:date="2014-09-19T16:58:00Z"/>
            </w:rPr>
          </w:rPrChange>
        </w:rPr>
      </w:pPr>
    </w:p>
    <w:p w:rsidR="00601DBD" w:rsidRPr="00601DBD" w:rsidRDefault="00601DBD" w:rsidP="00E251D2">
      <w:pPr>
        <w:pStyle w:val="NoSpacing"/>
        <w:rPr>
          <w:ins w:id="90" w:author="Ben Clarke" w:date="2014-09-19T16:45:00Z"/>
          <w:sz w:val="26"/>
          <w:szCs w:val="26"/>
          <w:rPrChange w:id="91" w:author="Ben Clarke" w:date="2014-09-19T16:59:00Z">
            <w:rPr>
              <w:ins w:id="92" w:author="Ben Clarke" w:date="2014-09-19T16:45:00Z"/>
            </w:rPr>
          </w:rPrChange>
        </w:rPr>
      </w:pPr>
    </w:p>
    <w:p w:rsidR="00E251D2" w:rsidRPr="00601DBD" w:rsidRDefault="00E251D2" w:rsidP="00E251D2">
      <w:pPr>
        <w:pStyle w:val="NoSpacing"/>
        <w:rPr>
          <w:ins w:id="93" w:author="Ben Clarke" w:date="2014-09-19T16:45:00Z"/>
          <w:sz w:val="26"/>
          <w:szCs w:val="26"/>
          <w:rPrChange w:id="94" w:author="Ben Clarke" w:date="2014-09-19T16:59:00Z">
            <w:rPr>
              <w:ins w:id="95" w:author="Ben Clarke" w:date="2014-09-19T16:45:00Z"/>
            </w:rPr>
          </w:rPrChange>
        </w:rPr>
      </w:pPr>
      <w:ins w:id="96" w:author="Ben Clarke" w:date="2014-09-19T16:45:00Z">
        <w:r w:rsidRPr="00601DBD">
          <w:rPr>
            <w:sz w:val="26"/>
            <w:szCs w:val="26"/>
            <w:rPrChange w:id="97" w:author="Ben Clarke" w:date="2014-09-19T16:59:00Z">
              <w:rPr/>
            </w:rPrChange>
          </w:rPr>
          <w:t>Contact us today to learn how your pharmacy can be part of a revolutionary team, one that includes your pharmacy, your patients, and medical professionals in your area.</w:t>
        </w:r>
      </w:ins>
    </w:p>
    <w:p w:rsidR="00B549E2" w:rsidRPr="00601DBD" w:rsidRDefault="00B549E2" w:rsidP="00E251D2">
      <w:pPr>
        <w:pStyle w:val="NoSpacing"/>
        <w:rPr>
          <w:ins w:id="98" w:author="Ben Clarke" w:date="2014-09-19T16:47:00Z"/>
          <w:sz w:val="26"/>
          <w:szCs w:val="26"/>
          <w:rPrChange w:id="99" w:author="Ben Clarke" w:date="2014-09-19T16:59:00Z">
            <w:rPr>
              <w:ins w:id="100" w:author="Ben Clarke" w:date="2014-09-19T16:47:00Z"/>
            </w:rPr>
          </w:rPrChange>
        </w:rPr>
      </w:pPr>
    </w:p>
    <w:p w:rsidR="00E251D2" w:rsidRPr="00601DBD" w:rsidRDefault="00E251D2">
      <w:pPr>
        <w:pStyle w:val="NoSpacing"/>
        <w:jc w:val="center"/>
        <w:rPr>
          <w:ins w:id="101" w:author="Ben Clarke" w:date="2014-09-19T16:45:00Z"/>
          <w:sz w:val="26"/>
          <w:szCs w:val="26"/>
          <w:rPrChange w:id="102" w:author="Ben Clarke" w:date="2014-09-19T16:59:00Z">
            <w:rPr>
              <w:ins w:id="103" w:author="Ben Clarke" w:date="2014-09-19T16:45:00Z"/>
            </w:rPr>
          </w:rPrChange>
        </w:rPr>
        <w:pPrChange w:id="104" w:author="Ben Clarke" w:date="2014-09-19T16:58:00Z">
          <w:pPr>
            <w:pStyle w:val="NoSpacing"/>
          </w:pPr>
        </w:pPrChange>
      </w:pPr>
      <w:ins w:id="105" w:author="Ben Clarke" w:date="2014-09-19T16:45:00Z">
        <w:r w:rsidRPr="00601DBD">
          <w:rPr>
            <w:sz w:val="26"/>
            <w:szCs w:val="26"/>
            <w:rPrChange w:id="106" w:author="Ben Clarke" w:date="2014-09-19T16:59:00Z">
              <w:rPr>
                <w:rStyle w:val="Hyperlink"/>
              </w:rPr>
            </w:rPrChange>
          </w:rPr>
          <w:fldChar w:fldCharType="begin"/>
        </w:r>
        <w:r w:rsidRPr="00601DBD">
          <w:rPr>
            <w:sz w:val="26"/>
            <w:szCs w:val="26"/>
            <w:rPrChange w:id="107" w:author="Ben Clarke" w:date="2014-09-19T16:59:00Z">
              <w:rPr/>
            </w:rPrChange>
          </w:rPr>
          <w:instrText xml:space="preserve"> HYPERLINK "http://www.ExpandRx.com" </w:instrText>
        </w:r>
        <w:r w:rsidRPr="00601DBD">
          <w:rPr>
            <w:sz w:val="26"/>
            <w:szCs w:val="26"/>
            <w:rPrChange w:id="108" w:author="Ben Clarke" w:date="2014-09-19T16:59:00Z">
              <w:rPr>
                <w:rStyle w:val="Hyperlink"/>
              </w:rPr>
            </w:rPrChange>
          </w:rPr>
          <w:fldChar w:fldCharType="separate"/>
        </w:r>
        <w:r w:rsidRPr="00601DBD">
          <w:rPr>
            <w:rStyle w:val="Hyperlink"/>
            <w:sz w:val="26"/>
            <w:szCs w:val="26"/>
            <w:rPrChange w:id="109" w:author="Ben Clarke" w:date="2014-09-19T16:59:00Z">
              <w:rPr>
                <w:rStyle w:val="Hyperlink"/>
              </w:rPr>
            </w:rPrChange>
          </w:rPr>
          <w:t>www.ExpandRx.com</w:t>
        </w:r>
        <w:r w:rsidRPr="00601DBD">
          <w:rPr>
            <w:rStyle w:val="Hyperlink"/>
            <w:sz w:val="26"/>
            <w:szCs w:val="26"/>
            <w:rPrChange w:id="110" w:author="Ben Clarke" w:date="2014-09-19T16:59:00Z">
              <w:rPr>
                <w:rStyle w:val="Hyperlink"/>
              </w:rPr>
            </w:rPrChange>
          </w:rPr>
          <w:fldChar w:fldCharType="end"/>
        </w:r>
        <w:r w:rsidRPr="00601DBD">
          <w:rPr>
            <w:sz w:val="26"/>
            <w:szCs w:val="26"/>
            <w:rPrChange w:id="111" w:author="Ben Clarke" w:date="2014-09-19T16:59:00Z">
              <w:rPr/>
            </w:rPrChange>
          </w:rPr>
          <w:t xml:space="preserve">     </w:t>
        </w:r>
      </w:ins>
      <w:ins w:id="112" w:author="Ben Clarke" w:date="2014-09-19T16:47:00Z">
        <w:r w:rsidR="00B549E2" w:rsidRPr="00601DBD">
          <w:rPr>
            <w:sz w:val="26"/>
            <w:szCs w:val="26"/>
            <w:rPrChange w:id="113" w:author="Ben Clarke" w:date="2014-09-19T16:59:00Z">
              <w:rPr/>
            </w:rPrChange>
          </w:rPr>
          <w:t>800-ExpandRx</w:t>
        </w:r>
      </w:ins>
      <w:ins w:id="114" w:author="Ben Clarke" w:date="2014-09-19T16:45:00Z">
        <w:r w:rsidRPr="00601DBD">
          <w:rPr>
            <w:sz w:val="26"/>
            <w:szCs w:val="26"/>
            <w:rPrChange w:id="115" w:author="Ben Clarke" w:date="2014-09-19T16:59:00Z">
              <w:rPr/>
            </w:rPrChange>
          </w:rPr>
          <w:t xml:space="preserve">        </w:t>
        </w:r>
      </w:ins>
      <w:ins w:id="116" w:author="Ben Clarke" w:date="2014-09-19T16:47:00Z">
        <w:r w:rsidR="00B549E2" w:rsidRPr="00601DBD">
          <w:rPr>
            <w:sz w:val="26"/>
            <w:szCs w:val="26"/>
            <w:rPrChange w:id="117" w:author="Ben Clarke" w:date="2014-09-19T16:59:00Z">
              <w:rPr/>
            </w:rPrChange>
          </w:rPr>
          <w:fldChar w:fldCharType="begin"/>
        </w:r>
        <w:r w:rsidR="00B549E2" w:rsidRPr="00601DBD">
          <w:rPr>
            <w:sz w:val="26"/>
            <w:szCs w:val="26"/>
            <w:rPrChange w:id="118" w:author="Ben Clarke" w:date="2014-09-19T16:59:00Z">
              <w:rPr/>
            </w:rPrChange>
          </w:rPr>
          <w:instrText xml:space="preserve"> HYPERLINK "mailto:Info</w:instrText>
        </w:r>
      </w:ins>
      <w:ins w:id="119" w:author="Ben Clarke" w:date="2014-09-19T16:45:00Z">
        <w:r w:rsidR="00B549E2" w:rsidRPr="00601DBD">
          <w:rPr>
            <w:sz w:val="26"/>
            <w:szCs w:val="26"/>
            <w:rPrChange w:id="120" w:author="Ben Clarke" w:date="2014-09-19T16:59:00Z">
              <w:rPr>
                <w:rStyle w:val="Hyperlink"/>
              </w:rPr>
            </w:rPrChange>
          </w:rPr>
          <w:instrText>@ExpandRx.com</w:instrText>
        </w:r>
      </w:ins>
      <w:ins w:id="121" w:author="Ben Clarke" w:date="2014-09-19T16:47:00Z">
        <w:r w:rsidR="00B549E2" w:rsidRPr="00601DBD">
          <w:rPr>
            <w:sz w:val="26"/>
            <w:szCs w:val="26"/>
            <w:rPrChange w:id="122" w:author="Ben Clarke" w:date="2014-09-19T16:59:00Z">
              <w:rPr/>
            </w:rPrChange>
          </w:rPr>
          <w:instrText xml:space="preserve">" </w:instrText>
        </w:r>
        <w:r w:rsidR="00B549E2" w:rsidRPr="00601DBD">
          <w:rPr>
            <w:sz w:val="26"/>
            <w:szCs w:val="26"/>
            <w:rPrChange w:id="123" w:author="Ben Clarke" w:date="2014-09-19T16:59:00Z">
              <w:rPr/>
            </w:rPrChange>
          </w:rPr>
          <w:fldChar w:fldCharType="separate"/>
        </w:r>
        <w:r w:rsidR="00B549E2" w:rsidRPr="00601DBD">
          <w:rPr>
            <w:rStyle w:val="Hyperlink"/>
            <w:sz w:val="26"/>
            <w:szCs w:val="26"/>
            <w:rPrChange w:id="124" w:author="Ben Clarke" w:date="2014-09-19T16:59:00Z">
              <w:rPr>
                <w:rStyle w:val="Hyperlink"/>
              </w:rPr>
            </w:rPrChange>
          </w:rPr>
          <w:t>Info</w:t>
        </w:r>
      </w:ins>
      <w:ins w:id="125" w:author="Ben Clarke" w:date="2014-09-19T16:45:00Z">
        <w:r w:rsidR="00B549E2" w:rsidRPr="00601DBD">
          <w:rPr>
            <w:rStyle w:val="Hyperlink"/>
            <w:sz w:val="26"/>
            <w:szCs w:val="26"/>
            <w:rPrChange w:id="126" w:author="Ben Clarke" w:date="2014-09-19T16:59:00Z">
              <w:rPr>
                <w:rStyle w:val="Hyperlink"/>
              </w:rPr>
            </w:rPrChange>
          </w:rPr>
          <w:t>@ExpandRx.com</w:t>
        </w:r>
      </w:ins>
      <w:ins w:id="127" w:author="Ben Clarke" w:date="2014-09-19T16:47:00Z">
        <w:r w:rsidR="00B549E2" w:rsidRPr="00601DBD">
          <w:rPr>
            <w:sz w:val="26"/>
            <w:szCs w:val="26"/>
            <w:rPrChange w:id="128" w:author="Ben Clarke" w:date="2014-09-19T16:59:00Z">
              <w:rPr/>
            </w:rPrChange>
          </w:rPr>
          <w:fldChar w:fldCharType="end"/>
        </w:r>
      </w:ins>
    </w:p>
    <w:p w:rsidR="00B9610E" w:rsidRPr="0033651B" w:rsidDel="00E251D2" w:rsidRDefault="0055677B">
      <w:pPr>
        <w:pStyle w:val="NoSpacing"/>
        <w:rPr>
          <w:del w:id="129" w:author="Ben Clarke" w:date="2014-09-19T16:45:00Z"/>
        </w:rPr>
        <w:pPrChange w:id="130" w:author="Ben Clarke" w:date="2014-09-19T16:45:00Z">
          <w:pPr/>
        </w:pPrChange>
      </w:pPr>
      <w:del w:id="131" w:author="Ben Clarke" w:date="2014-09-19T16:45:00Z">
        <w:r w:rsidRPr="0033651B" w:rsidDel="00E251D2">
          <w:delText>Home Page</w:delText>
        </w:r>
      </w:del>
    </w:p>
    <w:p w:rsidR="000E25B1" w:rsidRPr="0033651B" w:rsidDel="00E251D2" w:rsidRDefault="0055677B">
      <w:pPr>
        <w:pStyle w:val="NoSpacing"/>
        <w:rPr>
          <w:del w:id="132" w:author="Ben Clarke" w:date="2014-09-19T16:45:00Z"/>
        </w:rPr>
        <w:pPrChange w:id="133" w:author="Ben Clarke" w:date="2014-09-19T16:45:00Z">
          <w:pPr/>
        </w:pPrChange>
      </w:pPr>
      <w:del w:id="134" w:author="Ben Clarke" w:date="2014-09-19T15:40:00Z">
        <w:r w:rsidRPr="0033651B" w:rsidDel="00AD032F">
          <w:tab/>
        </w:r>
        <w:r w:rsidR="006B282B" w:rsidRPr="0033651B" w:rsidDel="00AD032F">
          <w:delText xml:space="preserve">We believe local pharmacy providers offer the best care, not national chains or large mail order facilities.  </w:delText>
        </w:r>
      </w:del>
      <w:del w:id="135" w:author="Ben Clarke" w:date="2014-09-19T16:45:00Z">
        <w:r w:rsidRPr="0033651B" w:rsidDel="00E251D2">
          <w:delText xml:space="preserve">ExpandRx is focused on the growth and development of local pharmacies.  We provide </w:delText>
        </w:r>
        <w:r w:rsidR="006B282B" w:rsidRPr="0033651B" w:rsidDel="00E251D2">
          <w:delText xml:space="preserve">your </w:delText>
        </w:r>
        <w:r w:rsidRPr="0033651B" w:rsidDel="00E251D2">
          <w:delText>pharmac</w:delText>
        </w:r>
        <w:r w:rsidR="006B282B" w:rsidRPr="0033651B" w:rsidDel="00E251D2">
          <w:delText>y</w:delText>
        </w:r>
        <w:r w:rsidRPr="0033651B" w:rsidDel="00E251D2">
          <w:delText xml:space="preserve"> with tools to increase your</w:delText>
        </w:r>
        <w:r w:rsidR="008D19C7" w:rsidRPr="0033651B" w:rsidDel="00E251D2">
          <w:delText xml:space="preserve"> efficiencies</w:delText>
        </w:r>
        <w:r w:rsidRPr="0033651B" w:rsidDel="00E251D2">
          <w:delText xml:space="preserve">, </w:delText>
        </w:r>
        <w:r w:rsidR="008D19C7" w:rsidRPr="0033651B" w:rsidDel="00E251D2">
          <w:delText xml:space="preserve">profits, and </w:delText>
        </w:r>
        <w:r w:rsidRPr="0033651B" w:rsidDel="00E251D2">
          <w:delText xml:space="preserve">deliver </w:delText>
        </w:r>
        <w:r w:rsidR="008D19C7" w:rsidRPr="0033651B" w:rsidDel="00E251D2">
          <w:delText xml:space="preserve">superior </w:delText>
        </w:r>
        <w:r w:rsidRPr="0033651B" w:rsidDel="00E251D2">
          <w:delText>patient care</w:delText>
        </w:r>
        <w:r w:rsidR="008D19C7" w:rsidRPr="0033651B" w:rsidDel="00E251D2">
          <w:delText>.</w:delText>
        </w:r>
        <w:r w:rsidR="000E25B1" w:rsidRPr="0033651B" w:rsidDel="00E251D2">
          <w:delText xml:space="preserve">  How do we do it?</w:delText>
        </w:r>
      </w:del>
    </w:p>
    <w:tbl>
      <w:tblPr>
        <w:tblStyle w:val="TableGrid"/>
        <w:tblW w:w="99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3690"/>
        <w:gridCol w:w="3600"/>
        <w:tblGridChange w:id="136">
          <w:tblGrid>
            <w:gridCol w:w="108"/>
            <w:gridCol w:w="2502"/>
            <w:gridCol w:w="108"/>
            <w:gridCol w:w="3582"/>
            <w:gridCol w:w="108"/>
            <w:gridCol w:w="3492"/>
            <w:gridCol w:w="108"/>
          </w:tblGrid>
        </w:tblGridChange>
      </w:tblGrid>
      <w:tr w:rsidR="0033651B" w:rsidRPr="0033651B" w:rsidDel="00E251D2" w:rsidTr="00DB24A6">
        <w:trPr>
          <w:del w:id="137" w:author="Ben Clarke" w:date="2014-09-19T16:45:00Z"/>
        </w:trPr>
        <w:tc>
          <w:tcPr>
            <w:tcW w:w="9900" w:type="dxa"/>
            <w:gridSpan w:val="3"/>
          </w:tcPr>
          <w:p w:rsidR="00DB24A6" w:rsidRPr="0033651B" w:rsidDel="00E251D2" w:rsidRDefault="00C6722F">
            <w:pPr>
              <w:pStyle w:val="NoSpacing"/>
              <w:rPr>
                <w:del w:id="138" w:author="Ben Clarke" w:date="2014-09-19T16:45:00Z"/>
                <w:sz w:val="10"/>
                <w:szCs w:val="10"/>
                <w:rPrChange w:id="139" w:author="Ben Clarke" w:date="2014-09-19T16:39:00Z">
                  <w:rPr>
                    <w:del w:id="140" w:author="Ben Clarke" w:date="2014-09-19T16:45:00Z"/>
                    <w:sz w:val="40"/>
                    <w:szCs w:val="40"/>
                  </w:rPr>
                </w:rPrChange>
              </w:rPr>
              <w:pPrChange w:id="141" w:author="Ben Clarke" w:date="2014-09-19T16:45:00Z">
                <w:pPr>
                  <w:jc w:val="center"/>
                </w:pPr>
              </w:pPrChange>
            </w:pPr>
            <w:del w:id="142" w:author="Ben Clarke" w:date="2014-09-19T16:45:00Z">
              <w:r w:rsidRPr="0033651B" w:rsidDel="00E251D2">
                <w:rPr>
                  <w:sz w:val="40"/>
                  <w:szCs w:val="40"/>
                </w:rPr>
                <w:delText>ExpandRx</w:delText>
              </w:r>
              <w:r w:rsidR="008D19C7" w:rsidRPr="0033651B" w:rsidDel="00E251D2">
                <w:rPr>
                  <w:sz w:val="40"/>
                  <w:szCs w:val="40"/>
                </w:rPr>
                <w:delText xml:space="preserve"> increases your……</w:delText>
              </w:r>
            </w:del>
          </w:p>
        </w:tc>
      </w:tr>
      <w:tr w:rsidR="0033651B" w:rsidRPr="0033651B" w:rsidDel="00E251D2" w:rsidTr="00DB24A6">
        <w:trPr>
          <w:trHeight w:val="154"/>
          <w:del w:id="143" w:author="Ben Clarke" w:date="2014-09-19T16:45:00Z"/>
        </w:trPr>
        <w:tc>
          <w:tcPr>
            <w:tcW w:w="2610" w:type="dxa"/>
          </w:tcPr>
          <w:p w:rsidR="008D19C7" w:rsidRPr="0033651B" w:rsidDel="00E251D2" w:rsidRDefault="008D19C7">
            <w:pPr>
              <w:pStyle w:val="NoSpacing"/>
              <w:rPr>
                <w:del w:id="144" w:author="Ben Clarke" w:date="2014-09-19T16:45:00Z"/>
                <w:b/>
              </w:rPr>
              <w:pPrChange w:id="145" w:author="Ben Clarke" w:date="2014-09-19T16:45:00Z">
                <w:pPr/>
              </w:pPrChange>
            </w:pPr>
            <w:del w:id="146" w:author="Ben Clarke" w:date="2014-09-19T16:45:00Z">
              <w:r w:rsidRPr="0033651B" w:rsidDel="00E251D2">
                <w:rPr>
                  <w:b/>
                </w:rPr>
                <w:delText>Efficiencies</w:delText>
              </w:r>
              <w:r w:rsidR="005B33FA" w:rsidRPr="0033651B" w:rsidDel="00E251D2">
                <w:rPr>
                  <w:b/>
                </w:rPr>
                <w:delText xml:space="preserve"> </w:delText>
              </w:r>
            </w:del>
            <w:del w:id="147" w:author="Ben Clarke" w:date="2014-09-19T15:04:00Z">
              <w:r w:rsidR="005B33FA" w:rsidRPr="0033651B" w:rsidDel="00DB24A6">
                <w:rPr>
                  <w:b/>
                  <w:noProof/>
                  <w:rPrChange w:id="148">
                    <w:rPr>
                      <w:noProof/>
                    </w:rPr>
                  </w:rPrChange>
                </w:rPr>
                <w:drawing>
                  <wp:inline distT="0" distB="0" distL="0" distR="0" wp14:anchorId="17A60134" wp14:editId="5688D885">
                    <wp:extent cx="207010" cy="182880"/>
                    <wp:effectExtent l="0" t="0" r="254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182880"/>
                            </a:xfrm>
                            <a:prstGeom prst="rect">
                              <a:avLst/>
                            </a:prstGeom>
                            <a:noFill/>
                          </pic:spPr>
                        </pic:pic>
                      </a:graphicData>
                    </a:graphic>
                  </wp:inline>
                </w:drawing>
              </w:r>
            </w:del>
          </w:p>
        </w:tc>
        <w:tc>
          <w:tcPr>
            <w:tcW w:w="3690" w:type="dxa"/>
          </w:tcPr>
          <w:p w:rsidR="008D19C7" w:rsidRPr="0033651B" w:rsidDel="00E251D2" w:rsidRDefault="008D19C7">
            <w:pPr>
              <w:pStyle w:val="NoSpacing"/>
              <w:rPr>
                <w:del w:id="149" w:author="Ben Clarke" w:date="2014-09-19T16:45:00Z"/>
                <w:b/>
              </w:rPr>
              <w:pPrChange w:id="150" w:author="Ben Clarke" w:date="2014-09-19T16:45:00Z">
                <w:pPr/>
              </w:pPrChange>
            </w:pPr>
            <w:del w:id="151" w:author="Ben Clarke" w:date="2014-09-19T16:45:00Z">
              <w:r w:rsidRPr="0033651B" w:rsidDel="00E251D2">
                <w:rPr>
                  <w:b/>
                </w:rPr>
                <w:delText>Profits</w:delText>
              </w:r>
              <w:r w:rsidR="005B33FA" w:rsidRPr="0033651B" w:rsidDel="00E251D2">
                <w:rPr>
                  <w:b/>
                </w:rPr>
                <w:delText xml:space="preserve"> </w:delText>
              </w:r>
            </w:del>
            <w:del w:id="152" w:author="Ben Clarke" w:date="2014-09-19T15:04:00Z">
              <w:r w:rsidR="005B33FA" w:rsidRPr="0033651B" w:rsidDel="00DB24A6">
                <w:rPr>
                  <w:b/>
                  <w:noProof/>
                  <w:rPrChange w:id="153">
                    <w:rPr>
                      <w:noProof/>
                    </w:rPr>
                  </w:rPrChange>
                </w:rPr>
                <w:drawing>
                  <wp:inline distT="0" distB="0" distL="0" distR="0" wp14:anchorId="5AE73BBC" wp14:editId="73EB77D5">
                    <wp:extent cx="207010" cy="18288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182880"/>
                            </a:xfrm>
                            <a:prstGeom prst="rect">
                              <a:avLst/>
                            </a:prstGeom>
                            <a:noFill/>
                          </pic:spPr>
                        </pic:pic>
                      </a:graphicData>
                    </a:graphic>
                  </wp:inline>
                </w:drawing>
              </w:r>
            </w:del>
          </w:p>
        </w:tc>
        <w:tc>
          <w:tcPr>
            <w:tcW w:w="3600" w:type="dxa"/>
          </w:tcPr>
          <w:p w:rsidR="008D19C7" w:rsidRPr="0033651B" w:rsidDel="00E251D2" w:rsidRDefault="008D19C7">
            <w:pPr>
              <w:pStyle w:val="NoSpacing"/>
              <w:rPr>
                <w:del w:id="154" w:author="Ben Clarke" w:date="2014-09-19T16:45:00Z"/>
                <w:b/>
              </w:rPr>
              <w:pPrChange w:id="155" w:author="Ben Clarke" w:date="2014-09-19T16:45:00Z">
                <w:pPr/>
              </w:pPrChange>
            </w:pPr>
            <w:del w:id="156" w:author="Ben Clarke" w:date="2014-09-19T16:45:00Z">
              <w:r w:rsidRPr="0033651B" w:rsidDel="00E251D2">
                <w:rPr>
                  <w:b/>
                </w:rPr>
                <w:delText>Patient Care</w:delText>
              </w:r>
              <w:r w:rsidR="005B33FA" w:rsidRPr="0033651B" w:rsidDel="00E251D2">
                <w:rPr>
                  <w:b/>
                </w:rPr>
                <w:delText xml:space="preserve"> </w:delText>
              </w:r>
            </w:del>
            <w:del w:id="157" w:author="Ben Clarke" w:date="2014-09-19T15:04:00Z">
              <w:r w:rsidR="005B33FA" w:rsidRPr="0033651B" w:rsidDel="00DB24A6">
                <w:rPr>
                  <w:b/>
                  <w:noProof/>
                  <w:rPrChange w:id="158">
                    <w:rPr>
                      <w:noProof/>
                    </w:rPr>
                  </w:rPrChange>
                </w:rPr>
                <w:drawing>
                  <wp:inline distT="0" distB="0" distL="0" distR="0" wp14:anchorId="2B610CBC" wp14:editId="4532406B">
                    <wp:extent cx="207010" cy="182880"/>
                    <wp:effectExtent l="0" t="0" r="254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182880"/>
                            </a:xfrm>
                            <a:prstGeom prst="rect">
                              <a:avLst/>
                            </a:prstGeom>
                            <a:noFill/>
                          </pic:spPr>
                        </pic:pic>
                      </a:graphicData>
                    </a:graphic>
                  </wp:inline>
                </w:drawing>
              </w:r>
            </w:del>
          </w:p>
        </w:tc>
      </w:tr>
      <w:tr w:rsidR="0033651B" w:rsidRPr="0033651B" w:rsidDel="00E251D2" w:rsidTr="00DB24A6">
        <w:trPr>
          <w:trHeight w:val="163"/>
          <w:del w:id="159" w:author="Ben Clarke" w:date="2014-09-19T16:45:00Z"/>
        </w:trPr>
        <w:tc>
          <w:tcPr>
            <w:tcW w:w="2610" w:type="dxa"/>
          </w:tcPr>
          <w:p w:rsidR="008D19C7" w:rsidRPr="0033651B" w:rsidDel="00E251D2" w:rsidRDefault="008D19C7">
            <w:pPr>
              <w:pStyle w:val="NoSpacing"/>
              <w:rPr>
                <w:del w:id="160" w:author="Ben Clarke" w:date="2014-09-19T16:45:00Z"/>
              </w:rPr>
              <w:pPrChange w:id="161" w:author="Ben Clarke" w:date="2014-09-19T16:45:00Z">
                <w:pPr/>
              </w:pPrChange>
            </w:pPr>
            <w:del w:id="162" w:author="Ben Clarke" w:date="2014-09-19T16:45:00Z">
              <w:r w:rsidRPr="0033651B" w:rsidDel="00E251D2">
                <w:delText>No data entry</w:delText>
              </w:r>
            </w:del>
          </w:p>
        </w:tc>
        <w:tc>
          <w:tcPr>
            <w:tcW w:w="3690" w:type="dxa"/>
          </w:tcPr>
          <w:p w:rsidR="008D19C7" w:rsidRPr="0033651B" w:rsidDel="00E251D2" w:rsidRDefault="008D19C7">
            <w:pPr>
              <w:pStyle w:val="NoSpacing"/>
              <w:rPr>
                <w:del w:id="163" w:author="Ben Clarke" w:date="2014-09-19T16:45:00Z"/>
              </w:rPr>
              <w:pPrChange w:id="164" w:author="Ben Clarke" w:date="2014-09-19T16:45:00Z">
                <w:pPr/>
              </w:pPrChange>
            </w:pPr>
            <w:del w:id="165" w:author="Ben Clarke" w:date="2014-09-19T16:45:00Z">
              <w:r w:rsidRPr="0033651B" w:rsidDel="00E251D2">
                <w:delText>Script volume</w:delText>
              </w:r>
            </w:del>
          </w:p>
        </w:tc>
        <w:tc>
          <w:tcPr>
            <w:tcW w:w="3600" w:type="dxa"/>
          </w:tcPr>
          <w:p w:rsidR="008D19C7" w:rsidRPr="0033651B" w:rsidDel="00E251D2" w:rsidRDefault="008D19C7">
            <w:pPr>
              <w:pStyle w:val="NoSpacing"/>
              <w:rPr>
                <w:del w:id="166" w:author="Ben Clarke" w:date="2014-09-19T16:45:00Z"/>
              </w:rPr>
              <w:pPrChange w:id="167" w:author="Ben Clarke" w:date="2014-09-19T16:45:00Z">
                <w:pPr/>
              </w:pPrChange>
            </w:pPr>
            <w:del w:id="168" w:author="Ben Clarke" w:date="2014-09-19T16:45:00Z">
              <w:r w:rsidRPr="0033651B" w:rsidDel="00E251D2">
                <w:delText>Local pharmacy</w:delText>
              </w:r>
            </w:del>
          </w:p>
        </w:tc>
      </w:tr>
      <w:tr w:rsidR="0033651B" w:rsidRPr="0033651B" w:rsidDel="00E251D2" w:rsidTr="00DB24A6">
        <w:trPr>
          <w:trHeight w:val="154"/>
          <w:del w:id="169" w:author="Ben Clarke" w:date="2014-09-19T16:45:00Z"/>
        </w:trPr>
        <w:tc>
          <w:tcPr>
            <w:tcW w:w="2610" w:type="dxa"/>
          </w:tcPr>
          <w:p w:rsidR="008D19C7" w:rsidRPr="0033651B" w:rsidDel="00E251D2" w:rsidRDefault="008D19C7">
            <w:pPr>
              <w:pStyle w:val="NoSpacing"/>
              <w:rPr>
                <w:del w:id="170" w:author="Ben Clarke" w:date="2014-09-19T16:45:00Z"/>
              </w:rPr>
              <w:pPrChange w:id="171" w:author="Ben Clarke" w:date="2014-09-19T16:45:00Z">
                <w:pPr/>
              </w:pPrChange>
            </w:pPr>
            <w:del w:id="172" w:author="Ben Clarke" w:date="2014-09-19T16:45:00Z">
              <w:r w:rsidRPr="0033651B" w:rsidDel="00E251D2">
                <w:delText>No third party billing</w:delText>
              </w:r>
            </w:del>
          </w:p>
        </w:tc>
        <w:tc>
          <w:tcPr>
            <w:tcW w:w="3690" w:type="dxa"/>
          </w:tcPr>
          <w:p w:rsidR="008D19C7" w:rsidRPr="0033651B" w:rsidDel="00E251D2" w:rsidRDefault="008D19C7">
            <w:pPr>
              <w:pStyle w:val="NoSpacing"/>
              <w:rPr>
                <w:del w:id="173" w:author="Ben Clarke" w:date="2014-09-19T16:45:00Z"/>
              </w:rPr>
              <w:pPrChange w:id="174" w:author="Ben Clarke" w:date="2014-09-19T16:45:00Z">
                <w:pPr/>
              </w:pPrChange>
            </w:pPr>
            <w:del w:id="175" w:author="Ben Clarke" w:date="2014-09-19T16:45:00Z">
              <w:r w:rsidRPr="0033651B" w:rsidDel="00E251D2">
                <w:delText>Marketing on your behalf</w:delText>
              </w:r>
            </w:del>
          </w:p>
        </w:tc>
        <w:tc>
          <w:tcPr>
            <w:tcW w:w="3600" w:type="dxa"/>
          </w:tcPr>
          <w:p w:rsidR="008D19C7" w:rsidRPr="0033651B" w:rsidDel="00E251D2" w:rsidRDefault="008D19C7">
            <w:pPr>
              <w:pStyle w:val="NoSpacing"/>
              <w:rPr>
                <w:del w:id="176" w:author="Ben Clarke" w:date="2014-09-19T16:45:00Z"/>
              </w:rPr>
              <w:pPrChange w:id="177" w:author="Ben Clarke" w:date="2014-09-19T16:45:00Z">
                <w:pPr/>
              </w:pPrChange>
            </w:pPr>
            <w:del w:id="178" w:author="Ben Clarke" w:date="2014-09-19T16:45:00Z">
              <w:r w:rsidRPr="0033651B" w:rsidDel="00E251D2">
                <w:delText>Positive impact to current clients</w:delText>
              </w:r>
            </w:del>
          </w:p>
        </w:tc>
      </w:tr>
      <w:tr w:rsidR="0033651B" w:rsidRPr="0033651B" w:rsidDel="00E251D2" w:rsidTr="00E251D2">
        <w:tblPrEx>
          <w:tblW w:w="99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79" w:author="Ben Clarke" w:date="2014-09-19T16:45:00Z">
            <w:tblPrEx>
              <w:tblW w:w="99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trHeight w:val="90"/>
          <w:del w:id="180" w:author="Ben Clarke" w:date="2014-09-19T16:45:00Z"/>
          <w:trPrChange w:id="181" w:author="Ben Clarke" w:date="2014-09-19T16:45:00Z">
            <w:trPr>
              <w:gridAfter w:val="0"/>
              <w:trHeight w:val="324"/>
            </w:trPr>
          </w:trPrChange>
        </w:trPr>
        <w:tc>
          <w:tcPr>
            <w:tcW w:w="2610" w:type="dxa"/>
            <w:tcPrChange w:id="182" w:author="Ben Clarke" w:date="2014-09-19T16:45:00Z">
              <w:tcPr>
                <w:tcW w:w="2610" w:type="dxa"/>
                <w:gridSpan w:val="2"/>
              </w:tcPr>
            </w:tcPrChange>
          </w:tcPr>
          <w:p w:rsidR="008D19C7" w:rsidRPr="0033651B" w:rsidDel="00E251D2" w:rsidRDefault="008D19C7">
            <w:pPr>
              <w:pStyle w:val="NoSpacing"/>
              <w:rPr>
                <w:del w:id="183" w:author="Ben Clarke" w:date="2014-09-19T16:45:00Z"/>
              </w:rPr>
              <w:pPrChange w:id="184" w:author="Ben Clarke" w:date="2014-09-19T16:45:00Z">
                <w:pPr/>
              </w:pPrChange>
            </w:pPr>
            <w:del w:id="185" w:author="Ben Clarke" w:date="2014-09-19T16:45:00Z">
              <w:r w:rsidRPr="0033651B" w:rsidDel="00E251D2">
                <w:delText>No phone calls</w:delText>
              </w:r>
            </w:del>
          </w:p>
        </w:tc>
        <w:tc>
          <w:tcPr>
            <w:tcW w:w="3690" w:type="dxa"/>
            <w:tcPrChange w:id="186" w:author="Ben Clarke" w:date="2014-09-19T16:45:00Z">
              <w:tcPr>
                <w:tcW w:w="3690" w:type="dxa"/>
                <w:gridSpan w:val="2"/>
              </w:tcPr>
            </w:tcPrChange>
          </w:tcPr>
          <w:p w:rsidR="008D19C7" w:rsidRPr="0033651B" w:rsidDel="00E251D2" w:rsidRDefault="008D19C7">
            <w:pPr>
              <w:pStyle w:val="NoSpacing"/>
              <w:rPr>
                <w:del w:id="187" w:author="Ben Clarke" w:date="2014-09-19T16:45:00Z"/>
              </w:rPr>
              <w:pPrChange w:id="188" w:author="Ben Clarke" w:date="2014-09-19T16:45:00Z">
                <w:pPr/>
              </w:pPrChange>
            </w:pPr>
            <w:del w:id="189" w:author="Ben Clarke" w:date="2014-09-19T16:45:00Z">
              <w:r w:rsidRPr="0033651B" w:rsidDel="00E251D2">
                <w:delText>Delivery (use with existing clients)</w:delText>
              </w:r>
            </w:del>
          </w:p>
        </w:tc>
        <w:tc>
          <w:tcPr>
            <w:tcW w:w="3600" w:type="dxa"/>
            <w:tcPrChange w:id="190" w:author="Ben Clarke" w:date="2014-09-19T16:45:00Z">
              <w:tcPr>
                <w:tcW w:w="3600" w:type="dxa"/>
                <w:gridSpan w:val="2"/>
              </w:tcPr>
            </w:tcPrChange>
          </w:tcPr>
          <w:p w:rsidR="008D19C7" w:rsidRPr="0033651B" w:rsidDel="00E251D2" w:rsidRDefault="008D19C7">
            <w:pPr>
              <w:pStyle w:val="NoSpacing"/>
              <w:rPr>
                <w:del w:id="191" w:author="Ben Clarke" w:date="2014-09-19T16:45:00Z"/>
              </w:rPr>
              <w:pPrChange w:id="192" w:author="Ben Clarke" w:date="2014-09-19T16:45:00Z">
                <w:pPr/>
              </w:pPrChange>
            </w:pPr>
            <w:del w:id="193" w:author="Ben Clarke" w:date="2014-09-19T16:45:00Z">
              <w:r w:rsidRPr="0033651B" w:rsidDel="00E251D2">
                <w:delText>Fast – same day delivery</w:delText>
              </w:r>
            </w:del>
          </w:p>
        </w:tc>
      </w:tr>
    </w:tbl>
    <w:p w:rsidR="00BB71E1" w:rsidRPr="0033651B" w:rsidDel="00E251D2" w:rsidRDefault="00BB71E1">
      <w:pPr>
        <w:rPr>
          <w:del w:id="194" w:author="Ben Clarke" w:date="2014-09-19T16:45:00Z"/>
        </w:rPr>
      </w:pPr>
    </w:p>
    <w:p w:rsidR="006B282B" w:rsidRPr="0033651B" w:rsidDel="00601DBD" w:rsidRDefault="00C6722F">
      <w:pPr>
        <w:rPr>
          <w:del w:id="195" w:author="Ben Clarke" w:date="2014-09-19T17:01:00Z"/>
        </w:rPr>
      </w:pPr>
      <w:del w:id="196" w:author="Ben Clarke" w:date="2014-09-19T17:01:00Z">
        <w:r w:rsidRPr="0033651B" w:rsidDel="00601DBD">
          <w:delText xml:space="preserve">Increased </w:delText>
        </w:r>
        <w:r w:rsidR="008D19C7" w:rsidRPr="0033651B" w:rsidDel="00601DBD">
          <w:delText>Efficiencies</w:delText>
        </w:r>
        <w:r w:rsidR="006B282B" w:rsidRPr="0033651B" w:rsidDel="00601DBD">
          <w:delText xml:space="preserve"> Page</w:delText>
        </w:r>
      </w:del>
    </w:p>
    <w:p w:rsidR="006B282B" w:rsidRPr="0033651B" w:rsidDel="00601DBD" w:rsidRDefault="006B282B">
      <w:pPr>
        <w:rPr>
          <w:del w:id="197" w:author="Ben Clarke" w:date="2014-09-19T17:01:00Z"/>
        </w:rPr>
      </w:pPr>
      <w:del w:id="198" w:author="Ben Clarke" w:date="2014-09-19T15:31:00Z">
        <w:r w:rsidRPr="0033651B" w:rsidDel="00C076F7">
          <w:tab/>
        </w:r>
      </w:del>
      <w:del w:id="199" w:author="Ben Clarke" w:date="2014-09-19T15:08:00Z">
        <w:r w:rsidRPr="0033651B" w:rsidDel="00DB24A6">
          <w:delText xml:space="preserve">Our </w:delText>
        </w:r>
        <w:r w:rsidR="008D19C7" w:rsidRPr="0033651B" w:rsidDel="00DB24A6">
          <w:delText>tech solution increase</w:delText>
        </w:r>
      </w:del>
      <w:del w:id="200" w:author="Ben Clarke" w:date="2014-09-19T15:06:00Z">
        <w:r w:rsidR="008D19C7" w:rsidRPr="0033651B" w:rsidDel="00DB24A6">
          <w:delText>s</w:delText>
        </w:r>
      </w:del>
      <w:del w:id="201" w:author="Ben Clarke" w:date="2014-09-19T15:08:00Z">
        <w:r w:rsidR="008D19C7" w:rsidRPr="0033651B" w:rsidDel="00DB24A6">
          <w:delText xml:space="preserve"> the capability of prescribers</w:delText>
        </w:r>
        <w:r w:rsidRPr="0033651B" w:rsidDel="00DB24A6">
          <w:delText xml:space="preserve"> we contract with in your area</w:delText>
        </w:r>
      </w:del>
      <w:del w:id="202" w:author="Ben Clarke" w:date="2014-09-19T15:07:00Z">
        <w:r w:rsidRPr="0033651B" w:rsidDel="00DB24A6">
          <w:delText xml:space="preserve">.  </w:delText>
        </w:r>
      </w:del>
      <w:del w:id="203" w:author="Ben Clarke" w:date="2014-09-19T15:06:00Z">
        <w:r w:rsidRPr="0033651B" w:rsidDel="00DB24A6">
          <w:delText xml:space="preserve">The software </w:delText>
        </w:r>
      </w:del>
      <w:del w:id="204" w:author="Ben Clarke" w:date="2014-09-19T15:33:00Z">
        <w:r w:rsidRPr="0033651B" w:rsidDel="00AD032F">
          <w:delText>drastically increase</w:delText>
        </w:r>
      </w:del>
      <w:del w:id="205" w:author="Ben Clarke" w:date="2014-09-19T15:06:00Z">
        <w:r w:rsidRPr="0033651B" w:rsidDel="00DB24A6">
          <w:delText>s</w:delText>
        </w:r>
      </w:del>
      <w:del w:id="206" w:author="Ben Clarke" w:date="2014-09-19T15:33:00Z">
        <w:r w:rsidRPr="0033651B" w:rsidDel="00AD032F">
          <w:delText xml:space="preserve"> </w:delText>
        </w:r>
      </w:del>
      <w:del w:id="207" w:author="Ben Clarke" w:date="2014-09-19T15:13:00Z">
        <w:r w:rsidRPr="0033651B" w:rsidDel="003F5B75">
          <w:delText xml:space="preserve">their capability to accurately </w:delText>
        </w:r>
      </w:del>
      <w:del w:id="208" w:author="Ben Clarke" w:date="2014-09-19T15:33:00Z">
        <w:r w:rsidRPr="0033651B" w:rsidDel="00AD032F">
          <w:delText>prescri</w:delText>
        </w:r>
      </w:del>
      <w:del w:id="209" w:author="Ben Clarke" w:date="2014-09-19T15:14:00Z">
        <w:r w:rsidRPr="0033651B" w:rsidDel="003F5B75">
          <w:delText>be</w:delText>
        </w:r>
      </w:del>
      <w:del w:id="210" w:author="Ben Clarke" w:date="2014-09-19T15:33:00Z">
        <w:r w:rsidRPr="0033651B" w:rsidDel="00AD032F">
          <w:delText xml:space="preserve"> medication</w:delText>
        </w:r>
      </w:del>
      <w:del w:id="211" w:author="Ben Clarke" w:date="2014-09-19T15:14:00Z">
        <w:r w:rsidRPr="0033651B" w:rsidDel="003F5B75">
          <w:delText>s for their patients</w:delText>
        </w:r>
      </w:del>
      <w:del w:id="212" w:author="Ben Clarke" w:date="2014-09-19T15:09:00Z">
        <w:r w:rsidRPr="0033651B" w:rsidDel="00DB24A6">
          <w:delText xml:space="preserve">, and </w:delText>
        </w:r>
      </w:del>
      <w:del w:id="213" w:author="Ben Clarke" w:date="2014-09-19T16:31:00Z">
        <w:r w:rsidRPr="0033651B" w:rsidDel="005F4E6C">
          <w:delText>link</w:delText>
        </w:r>
      </w:del>
      <w:del w:id="214" w:author="Ben Clarke" w:date="2014-09-19T15:08:00Z">
        <w:r w:rsidRPr="0033651B" w:rsidDel="00DB24A6">
          <w:delText>s</w:delText>
        </w:r>
      </w:del>
      <w:del w:id="215" w:author="Ben Clarke" w:date="2014-09-19T16:31:00Z">
        <w:r w:rsidRPr="0033651B" w:rsidDel="005F4E6C">
          <w:delText xml:space="preserve"> directly with the software we provide to you</w:delText>
        </w:r>
      </w:del>
      <w:del w:id="216" w:author="Ben Clarke" w:date="2014-09-19T15:09:00Z">
        <w:r w:rsidRPr="0033651B" w:rsidDel="00DB24A6">
          <w:delText xml:space="preserve">. </w:delText>
        </w:r>
      </w:del>
      <w:del w:id="217" w:author="Ben Clarke" w:date="2014-09-19T15:10:00Z">
        <w:r w:rsidRPr="0033651B" w:rsidDel="00DB24A6">
          <w:delText xml:space="preserve"> A</w:delText>
        </w:r>
      </w:del>
      <w:del w:id="218" w:author="Ben Clarke" w:date="2014-09-19T17:01:00Z">
        <w:r w:rsidRPr="0033651B" w:rsidDel="00601DBD">
          <w:delText xml:space="preserve">ll </w:delText>
        </w:r>
      </w:del>
      <w:del w:id="219" w:author="Ben Clarke" w:date="2014-09-19T15:10:00Z">
        <w:r w:rsidRPr="0033651B" w:rsidDel="00DB24A6">
          <w:delText xml:space="preserve">the </w:delText>
        </w:r>
      </w:del>
      <w:del w:id="220" w:author="Ben Clarke" w:date="2014-09-19T17:01:00Z">
        <w:r w:rsidRPr="0033651B" w:rsidDel="00601DBD">
          <w:delText>data entry</w:delText>
        </w:r>
      </w:del>
      <w:del w:id="221" w:author="Ben Clarke" w:date="2014-09-19T15:10:00Z">
        <w:r w:rsidRPr="0033651B" w:rsidDel="00DB24A6">
          <w:delText xml:space="preserve"> is handled automatically,</w:delText>
        </w:r>
      </w:del>
      <w:del w:id="222" w:author="Ben Clarke" w:date="2014-09-19T15:11:00Z">
        <w:r w:rsidRPr="0033651B" w:rsidDel="00DB24A6">
          <w:delText xml:space="preserve"> and there are no third party payers or PBMs to bill.  </w:delText>
        </w:r>
      </w:del>
      <w:del w:id="223" w:author="Ben Clarke" w:date="2014-09-19T15:34:00Z">
        <w:r w:rsidR="006D02B7" w:rsidRPr="0033651B" w:rsidDel="00AD032F">
          <w:delText>All p</w:delText>
        </w:r>
      </w:del>
      <w:del w:id="224" w:author="Ben Clarke" w:date="2014-09-19T16:32:00Z">
        <w:r w:rsidR="006D02B7" w:rsidRPr="0033651B" w:rsidDel="005F4E6C">
          <w:delText>rescriptions sent to you will immediately drop into the Print Label</w:delText>
        </w:r>
        <w:r w:rsidR="00C6722F" w:rsidRPr="0033651B" w:rsidDel="005F4E6C">
          <w:delText xml:space="preserve"> queue, </w:delText>
        </w:r>
      </w:del>
      <w:del w:id="225" w:author="Ben Clarke" w:date="2014-09-19T17:01:00Z">
        <w:r w:rsidR="00C6722F" w:rsidRPr="0033651B" w:rsidDel="00601DBD">
          <w:delText>removing the</w:delText>
        </w:r>
        <w:r w:rsidR="006D02B7" w:rsidRPr="0033651B" w:rsidDel="00601DBD">
          <w:delText xml:space="preserve"> most </w:delText>
        </w:r>
        <w:r w:rsidR="005F3D8D" w:rsidRPr="0033651B" w:rsidDel="00601DBD">
          <w:delText>time consuming</w:delText>
        </w:r>
        <w:r w:rsidR="00C6722F" w:rsidRPr="0033651B" w:rsidDel="00601DBD">
          <w:delText xml:space="preserve"> </w:delText>
        </w:r>
        <w:r w:rsidR="006D02B7" w:rsidRPr="0033651B" w:rsidDel="00601DBD">
          <w:delText>bottlenecks in pharmacy workflow</w:delText>
        </w:r>
      </w:del>
      <w:del w:id="226" w:author="Ben Clarke" w:date="2014-09-19T15:14:00Z">
        <w:r w:rsidR="00C6722F" w:rsidRPr="0033651B" w:rsidDel="003F5B75">
          <w:delText xml:space="preserve">, </w:delText>
        </w:r>
        <w:r w:rsidR="005F3D8D" w:rsidRPr="0033651B" w:rsidDel="003F5B75">
          <w:delText>including</w:delText>
        </w:r>
        <w:r w:rsidR="00C6722F" w:rsidRPr="0033651B" w:rsidDel="003F5B75">
          <w:delText xml:space="preserve"> </w:delText>
        </w:r>
      </w:del>
      <w:del w:id="227" w:author="Ben Clarke" w:date="2014-09-19T17:01:00Z">
        <w:r w:rsidR="00C6722F" w:rsidRPr="0033651B" w:rsidDel="00601DBD">
          <w:delText>data entry</w:delText>
        </w:r>
      </w:del>
      <w:del w:id="228" w:author="Ben Clarke" w:date="2014-09-19T15:35:00Z">
        <w:r w:rsidR="00C6722F" w:rsidRPr="0033651B" w:rsidDel="00AD032F">
          <w:delText>,</w:delText>
        </w:r>
      </w:del>
      <w:del w:id="229" w:author="Ben Clarke" w:date="2014-09-19T17:01:00Z">
        <w:r w:rsidR="00C6722F" w:rsidRPr="0033651B" w:rsidDel="00601DBD">
          <w:delText xml:space="preserve"> phone calls</w:delText>
        </w:r>
      </w:del>
      <w:del w:id="230" w:author="Ben Clarke" w:date="2014-09-19T15:35:00Z">
        <w:r w:rsidR="00C6722F" w:rsidRPr="0033651B" w:rsidDel="00AD032F">
          <w:delText>, and billing</w:delText>
        </w:r>
      </w:del>
      <w:del w:id="231" w:author="Ben Clarke" w:date="2014-09-19T17:01:00Z">
        <w:r w:rsidR="006D02B7" w:rsidRPr="0033651B" w:rsidDel="00601DBD">
          <w:delText xml:space="preserve">.  </w:delText>
        </w:r>
      </w:del>
      <w:del w:id="232" w:author="Ben Clarke" w:date="2014-09-19T15:11:00Z">
        <w:r w:rsidR="006D02B7" w:rsidRPr="0033651B" w:rsidDel="00DB24A6">
          <w:delText>This</w:delText>
        </w:r>
      </w:del>
      <w:del w:id="233" w:author="Ben Clarke" w:date="2014-09-19T17:01:00Z">
        <w:r w:rsidR="006D02B7" w:rsidRPr="0033651B" w:rsidDel="00601DBD">
          <w:delText xml:space="preserve"> enable</w:delText>
        </w:r>
      </w:del>
      <w:del w:id="234" w:author="Ben Clarke" w:date="2014-09-19T15:12:00Z">
        <w:r w:rsidR="006D02B7" w:rsidRPr="0033651B" w:rsidDel="00DB24A6">
          <w:delText>s</w:delText>
        </w:r>
      </w:del>
      <w:del w:id="235" w:author="Ben Clarke" w:date="2014-09-19T17:01:00Z">
        <w:r w:rsidR="006D02B7" w:rsidRPr="0033651B" w:rsidDel="00601DBD">
          <w:delText xml:space="preserve"> you to increase productivity with</w:delText>
        </w:r>
        <w:r w:rsidR="008D19C7" w:rsidRPr="0033651B" w:rsidDel="00601DBD">
          <w:delText xml:space="preserve">out interruption </w:delText>
        </w:r>
        <w:r w:rsidR="00C6722F" w:rsidRPr="0033651B" w:rsidDel="00601DBD">
          <w:delText>to your current workflow.</w:delText>
        </w:r>
      </w:del>
    </w:p>
    <w:p w:rsidR="006D02B7" w:rsidRPr="0033651B" w:rsidDel="00FE10D3" w:rsidRDefault="006D02B7">
      <w:pPr>
        <w:rPr>
          <w:del w:id="236" w:author="Ben Clarke" w:date="2014-09-19T16:00:00Z"/>
        </w:rPr>
      </w:pPr>
    </w:p>
    <w:p w:rsidR="006D02B7" w:rsidRPr="0033651B" w:rsidDel="00601DBD" w:rsidRDefault="00C6722F">
      <w:pPr>
        <w:rPr>
          <w:del w:id="237" w:author="Ben Clarke" w:date="2014-09-19T17:01:00Z"/>
        </w:rPr>
      </w:pPr>
      <w:del w:id="238" w:author="Ben Clarke" w:date="2014-09-19T17:01:00Z">
        <w:r w:rsidRPr="0033651B" w:rsidDel="00601DBD">
          <w:delText>Increased</w:delText>
        </w:r>
        <w:r w:rsidR="006D02B7" w:rsidRPr="0033651B" w:rsidDel="00601DBD">
          <w:delText xml:space="preserve"> Patient Care Page</w:delText>
        </w:r>
      </w:del>
    </w:p>
    <w:p w:rsidR="006D02B7" w:rsidRPr="0033651B" w:rsidDel="00FE10D3" w:rsidRDefault="006D02B7">
      <w:pPr>
        <w:rPr>
          <w:del w:id="239" w:author="Ben Clarke" w:date="2014-09-19T16:00:00Z"/>
        </w:rPr>
      </w:pPr>
      <w:del w:id="240" w:author="Ben Clarke" w:date="2014-09-19T16:01:00Z">
        <w:r w:rsidRPr="0033651B" w:rsidDel="00FE10D3">
          <w:tab/>
        </w:r>
      </w:del>
      <w:del w:id="241" w:author="Ben Clarke" w:date="2014-09-19T17:01:00Z">
        <w:r w:rsidRPr="0033651B" w:rsidDel="00601DBD">
          <w:delText xml:space="preserve">One of the reasons </w:delText>
        </w:r>
        <w:r w:rsidR="008D19C7" w:rsidRPr="0033651B" w:rsidDel="00601DBD">
          <w:delText>prescribers prefer</w:delText>
        </w:r>
        <w:r w:rsidRPr="0033651B" w:rsidDel="00601DBD">
          <w:delText xml:space="preserve"> our services is because of the superior care their patients receive.  </w:delText>
        </w:r>
        <w:r w:rsidR="008D19C7" w:rsidRPr="0033651B" w:rsidDel="00601DBD">
          <w:delText xml:space="preserve">We believe that superior care is provided by local pharmacies, not by national chains or mail order facilities.  We help you </w:delText>
        </w:r>
      </w:del>
      <w:del w:id="242" w:author="Ben Clarke" w:date="2014-09-19T15:28:00Z">
        <w:r w:rsidR="008D19C7" w:rsidRPr="0033651B" w:rsidDel="00C076F7">
          <w:delText xml:space="preserve">to </w:delText>
        </w:r>
      </w:del>
      <w:del w:id="243" w:author="Ben Clarke" w:date="2014-09-19T17:01:00Z">
        <w:r w:rsidR="008D19C7" w:rsidRPr="0033651B" w:rsidDel="00601DBD">
          <w:delText xml:space="preserve">build </w:delText>
        </w:r>
      </w:del>
      <w:del w:id="244" w:author="Ben Clarke" w:date="2014-09-19T15:28:00Z">
        <w:r w:rsidR="008D19C7" w:rsidRPr="0033651B" w:rsidDel="00C076F7">
          <w:delText xml:space="preserve">or </w:delText>
        </w:r>
      </w:del>
      <w:del w:id="245" w:author="Ben Clarke" w:date="2014-09-19T17:01:00Z">
        <w:r w:rsidR="008D19C7" w:rsidRPr="0033651B" w:rsidDel="00601DBD">
          <w:delText xml:space="preserve">improve your delivery department to ensure patients receive their medications </w:delText>
        </w:r>
      </w:del>
      <w:del w:id="246" w:author="Ben Clarke" w:date="2014-09-19T15:29:00Z">
        <w:r w:rsidR="008D19C7" w:rsidRPr="0033651B" w:rsidDel="00C076F7">
          <w:delText>same-day.</w:delText>
        </w:r>
        <w:r w:rsidRPr="0033651B" w:rsidDel="00C076F7">
          <w:delText xml:space="preserve">  </w:delText>
        </w:r>
      </w:del>
      <w:del w:id="247" w:author="Ben Clarke" w:date="2014-09-19T17:01:00Z">
        <w:r w:rsidRPr="0033651B" w:rsidDel="00601DBD">
          <w:delText xml:space="preserve">Our </w:delText>
        </w:r>
      </w:del>
      <w:del w:id="248" w:author="Ben Clarke" w:date="2014-09-19T16:35:00Z">
        <w:r w:rsidRPr="0033651B" w:rsidDel="005F4E6C">
          <w:delText xml:space="preserve">proprietary software </w:delText>
        </w:r>
      </w:del>
      <w:del w:id="249" w:author="Ben Clarke" w:date="2014-09-19T17:01:00Z">
        <w:r w:rsidRPr="0033651B" w:rsidDel="00601DBD">
          <w:delText xml:space="preserve">automatically consolidates orders into predetermined “runs” based on the times your pharmacy offers delivery and the locations of all </w:delText>
        </w:r>
      </w:del>
      <w:del w:id="250" w:author="Ben Clarke" w:date="2014-09-19T16:36:00Z">
        <w:r w:rsidRPr="0033651B" w:rsidDel="0033651B">
          <w:delText>deliveries</w:delText>
        </w:r>
      </w:del>
      <w:del w:id="251" w:author="Ben Clarke" w:date="2014-09-19T17:01:00Z">
        <w:r w:rsidRPr="0033651B" w:rsidDel="00601DBD">
          <w:delText>.  By performing these steps on your behalf, your delivery department will practically run itself!</w:delText>
        </w:r>
      </w:del>
    </w:p>
    <w:p w:rsidR="006D02B7" w:rsidRPr="0033651B" w:rsidDel="00601DBD" w:rsidRDefault="006D02B7">
      <w:pPr>
        <w:rPr>
          <w:del w:id="252" w:author="Ben Clarke" w:date="2014-09-19T17:01:00Z"/>
        </w:rPr>
      </w:pPr>
      <w:del w:id="253" w:author="Ben Clarke" w:date="2014-09-19T16:00:00Z">
        <w:r w:rsidRPr="0033651B" w:rsidDel="00FE10D3">
          <w:tab/>
        </w:r>
      </w:del>
      <w:del w:id="254" w:author="Ben Clarke" w:date="2014-09-19T17:01:00Z">
        <w:r w:rsidRPr="0033651B" w:rsidDel="00601DBD">
          <w:delText>Your pharmacy will not only make money on each delivery,</w:delText>
        </w:r>
        <w:r w:rsidR="008D19C7" w:rsidRPr="0033651B" w:rsidDel="00601DBD">
          <w:delText xml:space="preserve"> but</w:delText>
        </w:r>
        <w:r w:rsidRPr="0033651B" w:rsidDel="00601DBD">
          <w:delText xml:space="preserve"> you are</w:delText>
        </w:r>
        <w:r w:rsidR="008D19C7" w:rsidRPr="0033651B" w:rsidDel="00601DBD">
          <w:delText xml:space="preserve"> also</w:delText>
        </w:r>
        <w:r w:rsidRPr="0033651B" w:rsidDel="00601DBD">
          <w:delText xml:space="preserve"> free to expand your delivery offerings to your other clients as you see fit.</w:delText>
        </w:r>
      </w:del>
    </w:p>
    <w:p w:rsidR="006D02B7" w:rsidRPr="0033651B" w:rsidDel="00FE10D3" w:rsidRDefault="006D02B7">
      <w:pPr>
        <w:rPr>
          <w:del w:id="255" w:author="Ben Clarke" w:date="2014-09-19T16:00:00Z"/>
        </w:rPr>
      </w:pPr>
    </w:p>
    <w:p w:rsidR="00E71CF9" w:rsidRPr="0033651B" w:rsidDel="00FE10D3" w:rsidRDefault="00E71CF9">
      <w:pPr>
        <w:rPr>
          <w:del w:id="256" w:author="Ben Clarke" w:date="2014-09-19T16:00:00Z"/>
        </w:rPr>
      </w:pPr>
    </w:p>
    <w:p w:rsidR="00E71CF9" w:rsidRPr="0033651B" w:rsidDel="00FE10D3" w:rsidRDefault="00E71CF9">
      <w:pPr>
        <w:rPr>
          <w:del w:id="257" w:author="Ben Clarke" w:date="2014-09-19T16:00:00Z"/>
        </w:rPr>
      </w:pPr>
    </w:p>
    <w:p w:rsidR="008D19C7" w:rsidRPr="0033651B" w:rsidDel="00FE10D3" w:rsidRDefault="008D19C7">
      <w:pPr>
        <w:rPr>
          <w:del w:id="258" w:author="Ben Clarke" w:date="2014-09-19T16:00:00Z"/>
        </w:rPr>
      </w:pPr>
    </w:p>
    <w:p w:rsidR="006D02B7" w:rsidRPr="0033651B" w:rsidDel="00601DBD" w:rsidRDefault="00C6722F">
      <w:pPr>
        <w:rPr>
          <w:del w:id="259" w:author="Ben Clarke" w:date="2014-09-19T17:01:00Z"/>
        </w:rPr>
      </w:pPr>
      <w:del w:id="260" w:author="Ben Clarke" w:date="2014-09-19T17:01:00Z">
        <w:r w:rsidRPr="0033651B" w:rsidDel="00601DBD">
          <w:delText>Increased Profits</w:delText>
        </w:r>
        <w:r w:rsidR="006D02B7" w:rsidRPr="0033651B" w:rsidDel="00601DBD">
          <w:delText xml:space="preserve"> Page</w:delText>
        </w:r>
      </w:del>
    </w:p>
    <w:p w:rsidR="00667DEE" w:rsidRPr="0033651B" w:rsidDel="00601DBD" w:rsidRDefault="006D02B7">
      <w:pPr>
        <w:rPr>
          <w:del w:id="261" w:author="Ben Clarke" w:date="2014-09-19T17:01:00Z"/>
        </w:rPr>
      </w:pPr>
      <w:del w:id="262" w:author="Ben Clarke" w:date="2014-09-19T16:00:00Z">
        <w:r w:rsidRPr="0033651B" w:rsidDel="00FE10D3">
          <w:tab/>
        </w:r>
      </w:del>
      <w:del w:id="263" w:author="Ben Clarke" w:date="2014-09-19T17:01:00Z">
        <w:r w:rsidRPr="0033651B" w:rsidDel="00601DBD">
          <w:delText xml:space="preserve">Our marketing partner pursues </w:delText>
        </w:r>
        <w:r w:rsidR="008D19C7" w:rsidRPr="0033651B" w:rsidDel="00601DBD">
          <w:delText>prescribers</w:delText>
        </w:r>
        <w:r w:rsidRPr="0033651B" w:rsidDel="00601DBD">
          <w:delText xml:space="preserve"> in your area, offering them unbeatable patient care via local pharmacies and providing them with the means to </w:delText>
        </w:r>
      </w:del>
      <w:del w:id="264" w:author="Ben Clarke" w:date="2014-09-19T16:27:00Z">
        <w:r w:rsidRPr="0033651B" w:rsidDel="005F4E6C">
          <w:delText xml:space="preserve">easily and accurately </w:delText>
        </w:r>
      </w:del>
      <w:del w:id="265" w:author="Ben Clarke" w:date="2014-09-19T16:28:00Z">
        <w:r w:rsidRPr="0033651B" w:rsidDel="005F4E6C">
          <w:delText xml:space="preserve">transmit </w:delText>
        </w:r>
      </w:del>
      <w:del w:id="266" w:author="Ben Clarke" w:date="2014-09-19T16:29:00Z">
        <w:r w:rsidRPr="0033651B" w:rsidDel="005F4E6C">
          <w:delText>patient orders</w:delText>
        </w:r>
      </w:del>
      <w:del w:id="267" w:author="Ben Clarke" w:date="2014-09-19T17:01:00Z">
        <w:r w:rsidRPr="0033651B" w:rsidDel="00601DBD">
          <w:delText>.</w:delText>
        </w:r>
        <w:r w:rsidR="00667DEE" w:rsidRPr="0033651B" w:rsidDel="00601DBD">
          <w:delText xml:space="preserve">  These processes decrease operational costs for </w:delText>
        </w:r>
        <w:r w:rsidR="008D19C7" w:rsidRPr="0033651B" w:rsidDel="00601DBD">
          <w:delText>pharmacies, nurses, and physicians.</w:delText>
        </w:r>
        <w:r w:rsidR="00667DEE" w:rsidRPr="0033651B" w:rsidDel="00601DBD">
          <w:delText xml:space="preserve">  All clients we contract with in your area will have their prescription </w:delText>
        </w:r>
      </w:del>
      <w:del w:id="268" w:author="Ben Clarke" w:date="2014-09-19T16:38:00Z">
        <w:r w:rsidR="00667DEE" w:rsidRPr="0033651B" w:rsidDel="0033651B">
          <w:delText xml:space="preserve">orders routed directly to your pharmacy, which will </w:delText>
        </w:r>
        <w:r w:rsidR="008D19C7" w:rsidRPr="0033651B" w:rsidDel="0033651B">
          <w:delText xml:space="preserve">simply </w:delText>
        </w:r>
        <w:r w:rsidR="00667DEE" w:rsidRPr="0033651B" w:rsidDel="0033651B">
          <w:delText>drop direc</w:delText>
        </w:r>
        <w:r w:rsidR="008D19C7" w:rsidRPr="0033651B" w:rsidDel="0033651B">
          <w:delText xml:space="preserve">tly into your Print Label queue for fast and easy processing.  </w:delText>
        </w:r>
      </w:del>
      <w:del w:id="269" w:author="Ben Clarke" w:date="2014-09-19T17:01:00Z">
        <w:r w:rsidR="008D19C7" w:rsidRPr="0033651B" w:rsidDel="00601DBD">
          <w:delText xml:space="preserve">All of this results in an increased volume of </w:delText>
        </w:r>
      </w:del>
      <w:del w:id="270" w:author="Ben Clarke" w:date="2014-09-19T16:38:00Z">
        <w:r w:rsidR="008D19C7" w:rsidRPr="0033651B" w:rsidDel="0033651B">
          <w:delText xml:space="preserve">scripts </w:delText>
        </w:r>
      </w:del>
      <w:del w:id="271" w:author="Ben Clarke" w:date="2014-09-19T17:01:00Z">
        <w:r w:rsidR="008D19C7" w:rsidRPr="0033651B" w:rsidDel="00601DBD">
          <w:delText>to your pharmacy, without all the work.</w:delText>
        </w:r>
      </w:del>
    </w:p>
    <w:p w:rsidR="00667DEE" w:rsidRPr="0033651B" w:rsidDel="0033651B" w:rsidRDefault="00667DEE">
      <w:pPr>
        <w:rPr>
          <w:del w:id="272" w:author="Ben Clarke" w:date="2014-09-19T16:36:00Z"/>
        </w:rPr>
      </w:pPr>
    </w:p>
    <w:p w:rsidR="00667DEE" w:rsidRPr="0033651B" w:rsidDel="00601DBD" w:rsidRDefault="00667DEE">
      <w:pPr>
        <w:rPr>
          <w:del w:id="273" w:author="Ben Clarke" w:date="2014-09-19T17:01:00Z"/>
        </w:rPr>
      </w:pPr>
      <w:del w:id="274" w:author="Ben Clarke" w:date="2014-09-19T17:01:00Z">
        <w:r w:rsidRPr="0033651B" w:rsidDel="00601DBD">
          <w:delText>Contact Us Page</w:delText>
        </w:r>
      </w:del>
    </w:p>
    <w:p w:rsidR="00667DEE" w:rsidRPr="0033651B" w:rsidDel="00601DBD" w:rsidRDefault="00667DEE">
      <w:pPr>
        <w:rPr>
          <w:del w:id="275" w:author="Ben Clarke" w:date="2014-09-19T17:01:00Z"/>
        </w:rPr>
      </w:pPr>
      <w:del w:id="276" w:author="Ben Clarke" w:date="2014-09-19T17:01:00Z">
        <w:r w:rsidRPr="0033651B" w:rsidDel="00601DBD">
          <w:delText>Contact us today to learn how your pharmacy can be part of a revolutionary team, one that includes your pharmacy, your patients, and medical professionals in your area.</w:delText>
        </w:r>
      </w:del>
    </w:p>
    <w:p w:rsidR="00667DEE" w:rsidRPr="0033651B" w:rsidDel="00601DBD" w:rsidRDefault="00D10E1E">
      <w:pPr>
        <w:rPr>
          <w:del w:id="277" w:author="Ben Clarke" w:date="2014-09-19T17:01:00Z"/>
        </w:rPr>
      </w:pPr>
      <w:del w:id="278" w:author="Ben Clarke" w:date="2014-09-19T17:01:00Z">
        <w:r w:rsidRPr="0033651B" w:rsidDel="00601DBD">
          <w:rPr>
            <w:rPrChange w:id="279" w:author="Ben Clarke" w:date="2014-09-19T16:39:00Z">
              <w:rPr>
                <w:rStyle w:val="Hyperlink"/>
              </w:rPr>
            </w:rPrChange>
          </w:rPr>
          <w:fldChar w:fldCharType="begin"/>
        </w:r>
        <w:r w:rsidRPr="0033651B" w:rsidDel="00601DBD">
          <w:delInstrText xml:space="preserve"> HYPERLINK "http://www.Expa</w:delInstrText>
        </w:r>
        <w:r w:rsidRPr="0033651B" w:rsidDel="00601DBD">
          <w:delInstrText xml:space="preserve">ndRx.com" </w:delInstrText>
        </w:r>
        <w:r w:rsidRPr="0033651B" w:rsidDel="00601DBD">
          <w:rPr>
            <w:rPrChange w:id="280" w:author="Ben Clarke" w:date="2014-09-19T16:39:00Z">
              <w:rPr>
                <w:rStyle w:val="Hyperlink"/>
              </w:rPr>
            </w:rPrChange>
          </w:rPr>
          <w:fldChar w:fldCharType="separate"/>
        </w:r>
        <w:r w:rsidR="00667DEE" w:rsidRPr="0033651B" w:rsidDel="00601DBD">
          <w:rPr>
            <w:rStyle w:val="Hyperlink"/>
            <w:color w:val="auto"/>
            <w:rPrChange w:id="281" w:author="Ben Clarke" w:date="2014-09-19T16:39:00Z">
              <w:rPr>
                <w:rStyle w:val="Hyperlink"/>
              </w:rPr>
            </w:rPrChange>
          </w:rPr>
          <w:delText>www.ExpandRx.com</w:delText>
        </w:r>
        <w:r w:rsidRPr="0033651B" w:rsidDel="00601DBD">
          <w:rPr>
            <w:rStyle w:val="Hyperlink"/>
            <w:color w:val="auto"/>
            <w:rPrChange w:id="282" w:author="Ben Clarke" w:date="2014-09-19T16:39:00Z">
              <w:rPr>
                <w:rStyle w:val="Hyperlink"/>
              </w:rPr>
            </w:rPrChange>
          </w:rPr>
          <w:fldChar w:fldCharType="end"/>
        </w:r>
        <w:r w:rsidR="00667DEE" w:rsidRPr="0033651B" w:rsidDel="00601DBD">
          <w:delText xml:space="preserve">     </w:delText>
        </w:r>
      </w:del>
      <w:del w:id="283" w:author="Ben Clarke" w:date="2014-09-19T16:41:00Z">
        <w:r w:rsidR="00667DEE" w:rsidRPr="0033651B" w:rsidDel="00C54ED5">
          <w:delText xml:space="preserve">555-555-5555        </w:delText>
        </w:r>
        <w:r w:rsidRPr="0033651B" w:rsidDel="00C54ED5">
          <w:rPr>
            <w:rPrChange w:id="284" w:author="Ben Clarke" w:date="2014-09-19T16:39:00Z">
              <w:rPr>
                <w:rStyle w:val="Hyperlink"/>
              </w:rPr>
            </w:rPrChange>
          </w:rPr>
          <w:fldChar w:fldCharType="begin"/>
        </w:r>
        <w:r w:rsidRPr="0033651B" w:rsidDel="00C54ED5">
          <w:delInstrText xml:space="preserve"> HYPERLINK "mailto:Support@ExpandRx.com" </w:delInstrText>
        </w:r>
        <w:r w:rsidRPr="0033651B" w:rsidDel="00C54ED5">
          <w:rPr>
            <w:rPrChange w:id="285" w:author="Ben Clarke" w:date="2014-09-19T16:39:00Z">
              <w:rPr>
                <w:rStyle w:val="Hyperlink"/>
              </w:rPr>
            </w:rPrChange>
          </w:rPr>
          <w:fldChar w:fldCharType="separate"/>
        </w:r>
        <w:r w:rsidR="00667DEE" w:rsidRPr="00D10E1E" w:rsidDel="00C54ED5">
          <w:rPr>
            <w:rStyle w:val="Hyperlink"/>
            <w:color w:val="auto"/>
          </w:rPr>
          <w:delText>Support@ExpandRx.com</w:delText>
        </w:r>
        <w:r w:rsidRPr="00D10E1E" w:rsidDel="00C54ED5">
          <w:rPr>
            <w:rStyle w:val="Hyperlink"/>
            <w:color w:val="auto"/>
          </w:rPr>
          <w:fldChar w:fldCharType="end"/>
        </w:r>
      </w:del>
    </w:p>
    <w:p w:rsidR="00667DEE" w:rsidRPr="0033651B" w:rsidDel="00601DBD" w:rsidRDefault="00667DEE">
      <w:pPr>
        <w:rPr>
          <w:del w:id="286" w:author="Ben Clarke" w:date="2014-09-19T17:01:00Z"/>
        </w:rPr>
      </w:pPr>
    </w:p>
    <w:p w:rsidR="00667DEE" w:rsidRPr="0033651B" w:rsidDel="00601DBD" w:rsidRDefault="00667DEE">
      <w:pPr>
        <w:rPr>
          <w:del w:id="287" w:author="Ben Clarke" w:date="2014-09-19T17:01:00Z"/>
        </w:rPr>
      </w:pPr>
      <w:del w:id="288" w:author="Ben Clarke" w:date="2014-09-19T17:01:00Z">
        <w:r w:rsidRPr="0033651B" w:rsidDel="00601DBD">
          <w:delText>About Us Page</w:delText>
        </w:r>
      </w:del>
    </w:p>
    <w:p w:rsidR="00667DEE" w:rsidRPr="0033651B" w:rsidDel="00601DBD" w:rsidRDefault="00671E60">
      <w:pPr>
        <w:rPr>
          <w:del w:id="289" w:author="Ben Clarke" w:date="2014-09-19T17:01:00Z"/>
        </w:rPr>
      </w:pPr>
      <w:del w:id="290" w:author="Ben Clarke" w:date="2014-09-19T17:01:00Z">
        <w:r w:rsidRPr="0033651B" w:rsidDel="00601DBD">
          <w:delText>Our team was born from pharmacy.  We have worked in retail</w:delText>
        </w:r>
      </w:del>
      <w:del w:id="291" w:author="Ben Clarke" w:date="2014-09-19T15:48:00Z">
        <w:r w:rsidRPr="0033651B" w:rsidDel="0072721B">
          <w:delText xml:space="preserve"> pharmacies</w:delText>
        </w:r>
      </w:del>
      <w:del w:id="292" w:author="Ben Clarke" w:date="2014-09-19T17:01:00Z">
        <w:r w:rsidRPr="0033651B" w:rsidDel="00601DBD">
          <w:delText>, compounding</w:delText>
        </w:r>
      </w:del>
      <w:del w:id="293" w:author="Ben Clarke" w:date="2014-09-19T15:48:00Z">
        <w:r w:rsidRPr="0033651B" w:rsidDel="0072721B">
          <w:delText xml:space="preserve"> pharmacies</w:delText>
        </w:r>
      </w:del>
      <w:del w:id="294" w:author="Ben Clarke" w:date="2014-09-19T17:01:00Z">
        <w:r w:rsidRPr="0033651B" w:rsidDel="00601DBD">
          <w:delText>, specialty</w:delText>
        </w:r>
      </w:del>
      <w:del w:id="295" w:author="Ben Clarke" w:date="2014-09-19T15:48:00Z">
        <w:r w:rsidRPr="0033651B" w:rsidDel="0072721B">
          <w:delText xml:space="preserve"> pharmacies</w:delText>
        </w:r>
      </w:del>
      <w:del w:id="296" w:author="Ben Clarke" w:date="2014-09-19T17:01:00Z">
        <w:r w:rsidRPr="0033651B" w:rsidDel="00601DBD">
          <w:delText>, hospital pharmacies</w:delText>
        </w:r>
      </w:del>
      <w:del w:id="297" w:author="Ben Clarke" w:date="2014-09-19T15:48:00Z">
        <w:r w:rsidRPr="0033651B" w:rsidDel="0072721B">
          <w:delText>,</w:delText>
        </w:r>
      </w:del>
      <w:del w:id="298" w:author="Ben Clarke" w:date="2014-09-19T17:01:00Z">
        <w:r w:rsidRPr="0033651B" w:rsidDel="00601DBD">
          <w:delText xml:space="preserve"> </w:delText>
        </w:r>
      </w:del>
      <w:del w:id="299" w:author="Ben Clarke" w:date="2014-09-19T15:48:00Z">
        <w:r w:rsidRPr="0033651B" w:rsidDel="0072721B">
          <w:delText xml:space="preserve">and </w:delText>
        </w:r>
      </w:del>
      <w:del w:id="300" w:author="Ben Clarke" w:date="2014-09-19T17:01:00Z">
        <w:r w:rsidRPr="0033651B" w:rsidDel="00601DBD">
          <w:delText>even third party processors.  Collectively we understand the problems facing pharmacies from workflow processes to reimbursement rates from PBMs to large chains swallowing up business.  We recognize</w:delText>
        </w:r>
      </w:del>
      <w:del w:id="301" w:author="Ben Clarke" w:date="2014-09-19T15:50:00Z">
        <w:r w:rsidRPr="0033651B" w:rsidDel="0072721B">
          <w:delText>d</w:delText>
        </w:r>
      </w:del>
      <w:del w:id="302" w:author="Ben Clarke" w:date="2014-09-19T17:01:00Z">
        <w:r w:rsidRPr="0033651B" w:rsidDel="00601DBD">
          <w:delText xml:space="preserve"> these problems and </w:delText>
        </w:r>
      </w:del>
      <w:del w:id="303" w:author="Ben Clarke" w:date="2014-09-19T15:51:00Z">
        <w:r w:rsidRPr="0033651B" w:rsidDel="0072721B">
          <w:delText>work</w:delText>
        </w:r>
      </w:del>
      <w:del w:id="304" w:author="Ben Clarke" w:date="2014-09-19T15:50:00Z">
        <w:r w:rsidRPr="0033651B" w:rsidDel="0072721B">
          <w:delText>ed</w:delText>
        </w:r>
      </w:del>
      <w:del w:id="305" w:author="Ben Clarke" w:date="2014-09-19T15:51:00Z">
        <w:r w:rsidRPr="0033651B" w:rsidDel="0072721B">
          <w:delText xml:space="preserve"> </w:delText>
        </w:r>
      </w:del>
      <w:del w:id="306" w:author="Ben Clarke" w:date="2014-09-19T17:01:00Z">
        <w:r w:rsidRPr="0033651B" w:rsidDel="00601DBD">
          <w:delText xml:space="preserve">to </w:delText>
        </w:r>
      </w:del>
      <w:del w:id="307" w:author="Ben Clarke" w:date="2014-09-19T15:51:00Z">
        <w:r w:rsidRPr="0033651B" w:rsidDel="0072721B">
          <w:delText>do something about it</w:delText>
        </w:r>
      </w:del>
      <w:del w:id="308" w:author="Ben Clarke" w:date="2014-09-19T17:01:00Z">
        <w:r w:rsidRPr="0033651B" w:rsidDel="00601DBD">
          <w:delText>.</w:delText>
        </w:r>
      </w:del>
    </w:p>
    <w:p w:rsidR="00671E60" w:rsidDel="00B549E2" w:rsidRDefault="00671E60">
      <w:pPr>
        <w:rPr>
          <w:del w:id="309" w:author="Ben Clarke" w:date="2014-09-19T16:00:00Z"/>
        </w:rPr>
      </w:pPr>
    </w:p>
    <w:p w:rsidR="0033651B" w:rsidRPr="0033651B" w:rsidRDefault="00671E60">
      <w:del w:id="310" w:author="Ben Clarke" w:date="2014-09-19T15:53:00Z">
        <w:r w:rsidRPr="0033651B" w:rsidDel="00FE10D3">
          <w:delText xml:space="preserve">We built this program to </w:delText>
        </w:r>
      </w:del>
      <w:del w:id="311" w:author="Ben Clarke" w:date="2014-09-19T15:55:00Z">
        <w:r w:rsidRPr="0033651B" w:rsidDel="00FE10D3">
          <w:delText xml:space="preserve">put the power and technology back on the side of the local </w:delText>
        </w:r>
      </w:del>
      <w:del w:id="312" w:author="Ben Clarke" w:date="2014-09-19T16:55:00Z">
        <w:r w:rsidRPr="0033651B" w:rsidDel="00B549E2">
          <w:delText>independent</w:delText>
        </w:r>
      </w:del>
      <w:del w:id="313" w:author="Ben Clarke" w:date="2014-09-19T15:55:00Z">
        <w:r w:rsidRPr="0033651B" w:rsidDel="00FE10D3">
          <w:delText>s</w:delText>
        </w:r>
      </w:del>
      <w:del w:id="314" w:author="Ben Clarke" w:date="2014-09-19T16:55:00Z">
        <w:r w:rsidRPr="0033651B" w:rsidDel="00B549E2">
          <w:delText>.  We know the large chains can’t offer the level of service patients want</w:delText>
        </w:r>
        <w:r w:rsidR="008D19C7" w:rsidRPr="0033651B" w:rsidDel="00B549E2">
          <w:delText xml:space="preserve"> and deserve</w:delText>
        </w:r>
      </w:del>
      <w:del w:id="315" w:author="Ben Clarke" w:date="2014-09-19T15:59:00Z">
        <w:r w:rsidRPr="0033651B" w:rsidDel="00FE10D3">
          <w:delText xml:space="preserve">, </w:delText>
        </w:r>
      </w:del>
      <w:del w:id="316" w:author="Ben Clarke" w:date="2014-09-19T16:00:00Z">
        <w:r w:rsidRPr="0033651B" w:rsidDel="00FE10D3">
          <w:delText>b</w:delText>
        </w:r>
      </w:del>
      <w:del w:id="317" w:author="Ben Clarke" w:date="2014-09-19T16:55:00Z">
        <w:r w:rsidRPr="0033651B" w:rsidDel="00B549E2">
          <w:delText xml:space="preserve">y bridging the technology gap </w:delText>
        </w:r>
        <w:r w:rsidR="000E25B1" w:rsidRPr="0033651B" w:rsidDel="00B549E2">
          <w:delText>and working directly with the providers</w:delText>
        </w:r>
      </w:del>
      <w:del w:id="318" w:author="Ben Clarke" w:date="2014-09-19T15:57:00Z">
        <w:r w:rsidR="000E25B1" w:rsidRPr="0033651B" w:rsidDel="00FE10D3">
          <w:delText xml:space="preserve"> </w:delText>
        </w:r>
        <w:r w:rsidRPr="0033651B" w:rsidDel="00FE10D3">
          <w:delText>we enable you to compete with the ma</w:delText>
        </w:r>
        <w:r w:rsidR="000E25B1" w:rsidRPr="0033651B" w:rsidDel="00FE10D3">
          <w:delText>jor competitors in your area</w:delText>
        </w:r>
      </w:del>
      <w:del w:id="319" w:author="Ben Clarke" w:date="2014-09-19T16:55:00Z">
        <w:r w:rsidR="000E25B1" w:rsidRPr="0033651B" w:rsidDel="00B549E2">
          <w:delText>.</w:delText>
        </w:r>
        <w:r w:rsidR="008D19C7" w:rsidRPr="0033651B" w:rsidDel="00B549E2">
          <w:delText xml:space="preserve">  By strengthening </w:delText>
        </w:r>
        <w:r w:rsidR="000E25B1" w:rsidRPr="0033651B" w:rsidDel="00B549E2">
          <w:delText>local</w:delText>
        </w:r>
        <w:r w:rsidR="008D19C7" w:rsidRPr="0033651B" w:rsidDel="00B549E2">
          <w:delText xml:space="preserve"> pharmac</w:delText>
        </w:r>
      </w:del>
      <w:del w:id="320" w:author="Ben Clarke" w:date="2014-09-19T15:58:00Z">
        <w:r w:rsidR="008D19C7" w:rsidRPr="0033651B" w:rsidDel="00FE10D3">
          <w:delText>y</w:delText>
        </w:r>
        <w:r w:rsidR="000E25B1" w:rsidRPr="0033651B" w:rsidDel="00FE10D3">
          <w:delText xml:space="preserve"> providers</w:delText>
        </w:r>
      </w:del>
      <w:del w:id="321" w:author="Ben Clarke" w:date="2014-09-19T16:55:00Z">
        <w:r w:rsidR="000E25B1" w:rsidRPr="0033651B" w:rsidDel="00B549E2">
          <w:delText>, we strengthen communities.</w:delText>
        </w:r>
      </w:del>
    </w:p>
    <w:sectPr w:rsidR="0033651B" w:rsidRPr="0033651B" w:rsidSect="00601DBD">
      <w:pgSz w:w="15840" w:h="12240" w:orient="landscape"/>
      <w:pgMar w:top="990" w:right="1440" w:bottom="810" w:left="1440" w:header="720" w:footer="720" w:gutter="0"/>
      <w:cols w:space="720"/>
      <w:docGrid w:linePitch="360"/>
      <w:sectPrChange w:id="322" w:author="Ben Clarke" w:date="2014-09-19T17:01:00Z">
        <w:sectPr w:rsidR="0033651B" w:rsidRPr="0033651B" w:rsidSect="00601DBD">
          <w:pgSz w:w="12240" w:h="15840" w:orient="portrait"/>
          <w:pgMar w:top="1440" w:right="1440" w:bottom="1440" w:left="1440" w:header="720" w:footer="720" w:gutter="0"/>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6.15pt;height:14.4pt;visibility:visible;mso-wrap-style:square" o:bullet="t">
        <v:imagedata r:id="rId1" o:title=""/>
      </v:shape>
    </w:pict>
  </w:numPicBullet>
  <w:abstractNum w:abstractNumId="0">
    <w:nsid w:val="79964BA5"/>
    <w:multiLevelType w:val="hybridMultilevel"/>
    <w:tmpl w:val="6D106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B"/>
    <w:rsid w:val="000E25B1"/>
    <w:rsid w:val="00295496"/>
    <w:rsid w:val="002F4151"/>
    <w:rsid w:val="0033651B"/>
    <w:rsid w:val="00397A9F"/>
    <w:rsid w:val="003F5B75"/>
    <w:rsid w:val="004C110F"/>
    <w:rsid w:val="0055677B"/>
    <w:rsid w:val="005B33FA"/>
    <w:rsid w:val="005F3D8D"/>
    <w:rsid w:val="005F4E6C"/>
    <w:rsid w:val="00601DBD"/>
    <w:rsid w:val="00667DEE"/>
    <w:rsid w:val="00671E60"/>
    <w:rsid w:val="006B282B"/>
    <w:rsid w:val="006D02B7"/>
    <w:rsid w:val="0072721B"/>
    <w:rsid w:val="008D19C7"/>
    <w:rsid w:val="009E56E2"/>
    <w:rsid w:val="00AD032F"/>
    <w:rsid w:val="00B549E2"/>
    <w:rsid w:val="00B95B3F"/>
    <w:rsid w:val="00B9610E"/>
    <w:rsid w:val="00BB71E1"/>
    <w:rsid w:val="00C076F7"/>
    <w:rsid w:val="00C54ED5"/>
    <w:rsid w:val="00C6722F"/>
    <w:rsid w:val="00D10E1E"/>
    <w:rsid w:val="00DB24A6"/>
    <w:rsid w:val="00E251D2"/>
    <w:rsid w:val="00E71CF9"/>
    <w:rsid w:val="00FE1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1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7DEE"/>
    <w:rPr>
      <w:color w:val="0000FF" w:themeColor="hyperlink"/>
      <w:u w:val="single"/>
    </w:rPr>
  </w:style>
  <w:style w:type="table" w:styleId="TableGrid">
    <w:name w:val="Table Grid"/>
    <w:basedOn w:val="TableNormal"/>
    <w:uiPriority w:val="59"/>
    <w:rsid w:val="00C67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B33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3FA"/>
    <w:rPr>
      <w:rFonts w:ascii="Tahoma" w:hAnsi="Tahoma" w:cs="Tahoma"/>
      <w:sz w:val="16"/>
      <w:szCs w:val="16"/>
    </w:rPr>
  </w:style>
  <w:style w:type="paragraph" w:styleId="ListParagraph">
    <w:name w:val="List Paragraph"/>
    <w:basedOn w:val="Normal"/>
    <w:uiPriority w:val="34"/>
    <w:qFormat/>
    <w:rsid w:val="00DB24A6"/>
    <w:pPr>
      <w:ind w:left="720"/>
      <w:contextualSpacing/>
    </w:pPr>
  </w:style>
  <w:style w:type="paragraph" w:styleId="NoSpacing">
    <w:name w:val="No Spacing"/>
    <w:uiPriority w:val="1"/>
    <w:qFormat/>
    <w:rsid w:val="00E251D2"/>
    <w:pPr>
      <w:spacing w:after="0" w:line="240" w:lineRule="auto"/>
    </w:pPr>
  </w:style>
  <w:style w:type="paragraph" w:styleId="Revision">
    <w:name w:val="Revision"/>
    <w:hidden/>
    <w:uiPriority w:val="99"/>
    <w:semiHidden/>
    <w:rsid w:val="00D10E1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1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7DEE"/>
    <w:rPr>
      <w:color w:val="0000FF" w:themeColor="hyperlink"/>
      <w:u w:val="single"/>
    </w:rPr>
  </w:style>
  <w:style w:type="table" w:styleId="TableGrid">
    <w:name w:val="Table Grid"/>
    <w:basedOn w:val="TableNormal"/>
    <w:uiPriority w:val="59"/>
    <w:rsid w:val="00C67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B33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3FA"/>
    <w:rPr>
      <w:rFonts w:ascii="Tahoma" w:hAnsi="Tahoma" w:cs="Tahoma"/>
      <w:sz w:val="16"/>
      <w:szCs w:val="16"/>
    </w:rPr>
  </w:style>
  <w:style w:type="paragraph" w:styleId="ListParagraph">
    <w:name w:val="List Paragraph"/>
    <w:basedOn w:val="Normal"/>
    <w:uiPriority w:val="34"/>
    <w:qFormat/>
    <w:rsid w:val="00DB24A6"/>
    <w:pPr>
      <w:ind w:left="720"/>
      <w:contextualSpacing/>
    </w:pPr>
  </w:style>
  <w:style w:type="paragraph" w:styleId="NoSpacing">
    <w:name w:val="No Spacing"/>
    <w:uiPriority w:val="1"/>
    <w:qFormat/>
    <w:rsid w:val="00E251D2"/>
    <w:pPr>
      <w:spacing w:after="0" w:line="240" w:lineRule="auto"/>
    </w:pPr>
  </w:style>
  <w:style w:type="paragraph" w:styleId="Revision">
    <w:name w:val="Revision"/>
    <w:hidden/>
    <w:uiPriority w:val="99"/>
    <w:semiHidden/>
    <w:rsid w:val="00D10E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F5BD7-2D04-43CA-89B9-53021C6D2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5236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Atkins</dc:creator>
  <cp:lastModifiedBy>Rebecca Smith</cp:lastModifiedBy>
  <cp:revision>4</cp:revision>
  <cp:lastPrinted>2014-09-22T17:16:00Z</cp:lastPrinted>
  <dcterms:created xsi:type="dcterms:W3CDTF">2014-09-19T23:01:00Z</dcterms:created>
  <dcterms:modified xsi:type="dcterms:W3CDTF">2014-09-22T18:46:00Z</dcterms:modified>
</cp:coreProperties>
</file>